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1973A4BB" w14:textId="77777777" w:rsidTr="00D74AE1">
        <w:trPr>
          <w:trHeight w:hRule="exact" w:val="2948"/>
        </w:trPr>
        <w:tc>
          <w:tcPr>
            <w:tcW w:w="11185" w:type="dxa"/>
            <w:vAlign w:val="center"/>
          </w:tcPr>
          <w:p w14:paraId="1973A4BA" w14:textId="77777777" w:rsidR="00974E99" w:rsidRPr="004259CB" w:rsidRDefault="00974E99" w:rsidP="00CB19DB">
            <w:pPr>
              <w:pStyle w:val="Documenttype"/>
            </w:pPr>
            <w:r w:rsidRPr="004259CB">
              <w:t>IALA S</w:t>
            </w:r>
            <w:r w:rsidR="00CB19DB" w:rsidRPr="004259CB">
              <w:t>tandard</w:t>
            </w:r>
          </w:p>
        </w:tc>
      </w:tr>
    </w:tbl>
    <w:p w14:paraId="1973A4BC" w14:textId="77777777" w:rsidR="0070191F" w:rsidRPr="004259CB" w:rsidRDefault="0070191F" w:rsidP="003274DB">
      <w:pPr>
        <w:rPr>
          <w:lang w:val="en-GB"/>
        </w:rPr>
      </w:pPr>
    </w:p>
    <w:p w14:paraId="1973A4BD" w14:textId="77777777" w:rsidR="00D74AE1" w:rsidRPr="004259CB" w:rsidRDefault="00D74AE1" w:rsidP="003274DB">
      <w:pPr>
        <w:rPr>
          <w:lang w:val="en-GB"/>
        </w:rPr>
      </w:pPr>
    </w:p>
    <w:p w14:paraId="1973A4BE" w14:textId="77777777" w:rsidR="00192FEB" w:rsidRDefault="00BE7A71" w:rsidP="00192FEB">
      <w:pPr>
        <w:pStyle w:val="Documentnumber"/>
      </w:pPr>
      <w:r>
        <w:t>S</w:t>
      </w:r>
      <w:r w:rsidR="0013794D">
        <w:t>1</w:t>
      </w:r>
      <w:r w:rsidR="00496E8D" w:rsidRPr="004259CB">
        <w:t>0</w:t>
      </w:r>
      <w:r w:rsidR="00457308">
        <w:t>4</w:t>
      </w:r>
      <w:r w:rsidR="00D70AFE" w:rsidRPr="004259CB">
        <w:t>0</w:t>
      </w:r>
    </w:p>
    <w:p w14:paraId="1973A4BF" w14:textId="77777777" w:rsidR="00757F9E" w:rsidRPr="00757F9E" w:rsidRDefault="00757F9E" w:rsidP="00757F9E">
      <w:pPr>
        <w:rPr>
          <w:lang w:val="en-GB"/>
        </w:rPr>
      </w:pPr>
    </w:p>
    <w:p w14:paraId="1973A4C0" w14:textId="77777777" w:rsidR="00D74AE1" w:rsidRPr="004259CB" w:rsidRDefault="00457308" w:rsidP="00E270C5">
      <w:pPr>
        <w:pStyle w:val="Documentname"/>
      </w:pPr>
      <w:r>
        <w:t>Vessel Traffic</w:t>
      </w:r>
      <w:r w:rsidR="005A181A">
        <w:t xml:space="preserve"> Services</w:t>
      </w:r>
    </w:p>
    <w:p w14:paraId="1973A4C1" w14:textId="77777777" w:rsidR="00D74AE1" w:rsidRPr="004259CB" w:rsidRDefault="00D74AE1" w:rsidP="00D74AE1">
      <w:pPr>
        <w:rPr>
          <w:lang w:val="en-GB"/>
        </w:rPr>
      </w:pPr>
    </w:p>
    <w:p w14:paraId="1973A4C2" w14:textId="77777777" w:rsidR="007E30DF" w:rsidRPr="004259CB" w:rsidRDefault="007E30DF" w:rsidP="00D74AE1">
      <w:pPr>
        <w:rPr>
          <w:lang w:val="en-GB"/>
        </w:rPr>
      </w:pPr>
    </w:p>
    <w:p w14:paraId="1973A4C3" w14:textId="77777777" w:rsidR="00E270C5" w:rsidRPr="004259CB" w:rsidRDefault="00E270C5" w:rsidP="00D74AE1">
      <w:pPr>
        <w:rPr>
          <w:lang w:val="en-GB"/>
        </w:rPr>
      </w:pPr>
    </w:p>
    <w:p w14:paraId="1973A4C4" w14:textId="77777777" w:rsidR="00E270C5" w:rsidRPr="004259CB" w:rsidRDefault="00E270C5" w:rsidP="00D74AE1">
      <w:pPr>
        <w:rPr>
          <w:lang w:val="en-GB"/>
        </w:rPr>
      </w:pPr>
    </w:p>
    <w:p w14:paraId="1973A4C5" w14:textId="77777777" w:rsidR="00E270C5" w:rsidRPr="004259CB" w:rsidRDefault="00E270C5" w:rsidP="00D74AE1">
      <w:pPr>
        <w:rPr>
          <w:lang w:val="en-GB"/>
        </w:rPr>
      </w:pPr>
    </w:p>
    <w:p w14:paraId="1973A4C6" w14:textId="77777777" w:rsidR="00E270C5" w:rsidRPr="004259CB" w:rsidRDefault="00E270C5" w:rsidP="00D74AE1">
      <w:pPr>
        <w:rPr>
          <w:lang w:val="en-GB"/>
        </w:rPr>
      </w:pPr>
    </w:p>
    <w:p w14:paraId="1973A4C7" w14:textId="77777777" w:rsidR="00E270C5" w:rsidRPr="004259CB" w:rsidRDefault="00E270C5" w:rsidP="00D74AE1">
      <w:pPr>
        <w:rPr>
          <w:lang w:val="en-GB"/>
        </w:rPr>
      </w:pPr>
    </w:p>
    <w:p w14:paraId="1973A4C8" w14:textId="77777777" w:rsidR="00E270C5" w:rsidRPr="004259CB" w:rsidRDefault="00E270C5" w:rsidP="00D74AE1">
      <w:pPr>
        <w:rPr>
          <w:lang w:val="en-GB"/>
        </w:rPr>
      </w:pPr>
    </w:p>
    <w:p w14:paraId="1973A4C9" w14:textId="77777777" w:rsidR="00E270C5" w:rsidRPr="004259CB" w:rsidRDefault="00E270C5" w:rsidP="00D74AE1">
      <w:pPr>
        <w:rPr>
          <w:lang w:val="en-GB"/>
        </w:rPr>
      </w:pPr>
    </w:p>
    <w:p w14:paraId="1973A4CA" w14:textId="77777777" w:rsidR="00E270C5" w:rsidRPr="004259CB" w:rsidRDefault="00E270C5" w:rsidP="00D74AE1">
      <w:pPr>
        <w:rPr>
          <w:lang w:val="en-GB"/>
        </w:rPr>
      </w:pPr>
    </w:p>
    <w:p w14:paraId="1973A4CB" w14:textId="77777777" w:rsidR="00E270C5" w:rsidRPr="004259CB" w:rsidRDefault="00E270C5" w:rsidP="00D74AE1">
      <w:pPr>
        <w:rPr>
          <w:lang w:val="en-GB"/>
        </w:rPr>
      </w:pPr>
    </w:p>
    <w:p w14:paraId="1973A4CC" w14:textId="77777777" w:rsidR="00E270C5" w:rsidRPr="004259CB" w:rsidRDefault="00E270C5" w:rsidP="00D74AE1">
      <w:pPr>
        <w:rPr>
          <w:lang w:val="en-GB"/>
        </w:rPr>
      </w:pPr>
    </w:p>
    <w:p w14:paraId="1973A4CD" w14:textId="77777777" w:rsidR="00E270C5" w:rsidRPr="004259CB" w:rsidRDefault="00E270C5" w:rsidP="00D74AE1">
      <w:pPr>
        <w:rPr>
          <w:lang w:val="en-GB"/>
        </w:rPr>
      </w:pPr>
    </w:p>
    <w:p w14:paraId="1973A4CE" w14:textId="77777777" w:rsidR="00E270C5" w:rsidRPr="004259CB" w:rsidRDefault="00E270C5" w:rsidP="00D74AE1">
      <w:pPr>
        <w:rPr>
          <w:lang w:val="en-GB"/>
        </w:rPr>
      </w:pPr>
    </w:p>
    <w:p w14:paraId="1973A4CF" w14:textId="77777777" w:rsidR="00E270C5" w:rsidRPr="004259CB" w:rsidRDefault="00E270C5" w:rsidP="00D74AE1">
      <w:pPr>
        <w:rPr>
          <w:lang w:val="en-GB"/>
        </w:rPr>
      </w:pPr>
    </w:p>
    <w:p w14:paraId="1973A4D0" w14:textId="77777777" w:rsidR="00E270C5" w:rsidRPr="004259CB" w:rsidRDefault="00E270C5" w:rsidP="00D74AE1">
      <w:pPr>
        <w:rPr>
          <w:lang w:val="en-GB"/>
        </w:rPr>
      </w:pPr>
    </w:p>
    <w:p w14:paraId="1973A4D1" w14:textId="77777777" w:rsidR="00E270C5" w:rsidRPr="004259CB" w:rsidRDefault="00E270C5" w:rsidP="00D74AE1">
      <w:pPr>
        <w:rPr>
          <w:lang w:val="en-GB"/>
        </w:rPr>
      </w:pPr>
    </w:p>
    <w:p w14:paraId="1973A4D2" w14:textId="77777777" w:rsidR="00E270C5" w:rsidRPr="004259CB" w:rsidRDefault="00E270C5" w:rsidP="00D74AE1">
      <w:pPr>
        <w:rPr>
          <w:lang w:val="en-GB"/>
        </w:rPr>
      </w:pPr>
    </w:p>
    <w:p w14:paraId="1973A4D3" w14:textId="77777777" w:rsidR="00E270C5" w:rsidRPr="004259CB" w:rsidRDefault="00E270C5" w:rsidP="00D74AE1">
      <w:pPr>
        <w:rPr>
          <w:lang w:val="en-GB"/>
        </w:rPr>
      </w:pPr>
    </w:p>
    <w:p w14:paraId="1973A4D4" w14:textId="77777777" w:rsidR="00E270C5" w:rsidRPr="004259CB" w:rsidRDefault="00E270C5" w:rsidP="00D74AE1">
      <w:pPr>
        <w:rPr>
          <w:lang w:val="en-GB"/>
        </w:rPr>
      </w:pPr>
    </w:p>
    <w:p w14:paraId="1973A4D5" w14:textId="77777777" w:rsidR="00E270C5" w:rsidRPr="004259CB" w:rsidRDefault="00E270C5" w:rsidP="00D74AE1">
      <w:pPr>
        <w:rPr>
          <w:lang w:val="en-GB"/>
        </w:rPr>
      </w:pPr>
    </w:p>
    <w:p w14:paraId="1973A4D6" w14:textId="77777777" w:rsidR="00E270C5" w:rsidRPr="004259CB" w:rsidRDefault="00E270C5" w:rsidP="00D74AE1">
      <w:pPr>
        <w:rPr>
          <w:lang w:val="en-GB"/>
        </w:rPr>
      </w:pPr>
    </w:p>
    <w:p w14:paraId="1973A4D7" w14:textId="77777777" w:rsidR="00E270C5" w:rsidRPr="004259CB" w:rsidRDefault="00E270C5" w:rsidP="00D74AE1">
      <w:pPr>
        <w:rPr>
          <w:lang w:val="en-GB"/>
        </w:rPr>
      </w:pPr>
    </w:p>
    <w:p w14:paraId="1973A4D8" w14:textId="77777777" w:rsidR="00E270C5" w:rsidRPr="004259CB" w:rsidRDefault="00E270C5" w:rsidP="00D74AE1">
      <w:pPr>
        <w:rPr>
          <w:lang w:val="en-GB"/>
        </w:rPr>
      </w:pPr>
    </w:p>
    <w:p w14:paraId="1973A4D9" w14:textId="77777777" w:rsidR="00E270C5" w:rsidRPr="004259CB" w:rsidRDefault="00E270C5" w:rsidP="00E270C5">
      <w:pPr>
        <w:pStyle w:val="Editionnumber"/>
      </w:pPr>
      <w:r w:rsidRPr="004259CB">
        <w:t>Edition 1.0</w:t>
      </w:r>
    </w:p>
    <w:p w14:paraId="1973A4DA" w14:textId="77777777" w:rsidR="00D74AE1" w:rsidRPr="004259CB" w:rsidRDefault="00AA2802" w:rsidP="00E270C5">
      <w:pPr>
        <w:pStyle w:val="Documentdate"/>
      </w:pPr>
      <w:r>
        <w:t>May</w:t>
      </w:r>
      <w:r w:rsidR="004259CB">
        <w:t xml:space="preserve"> 2018</w:t>
      </w:r>
    </w:p>
    <w:p w14:paraId="1973A4DB" w14:textId="77777777" w:rsidR="00AA2802" w:rsidRDefault="00AA2802" w:rsidP="003274DB">
      <w:pPr>
        <w:rPr>
          <w:lang w:val="en-GB"/>
        </w:rPr>
        <w:sectPr w:rsidR="00AA280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973A4DC" w14:textId="77777777" w:rsidR="00AA2802" w:rsidRDefault="00AA2802">
      <w:pPr>
        <w:spacing w:after="200" w:line="276" w:lineRule="auto"/>
        <w:rPr>
          <w:lang w:val="en-GB"/>
        </w:rPr>
      </w:pPr>
      <w:r>
        <w:rPr>
          <w:lang w:val="en-GB"/>
        </w:rPr>
        <w:lastRenderedPageBreak/>
        <w:br w:type="page"/>
      </w:r>
    </w:p>
    <w:p w14:paraId="1973A4DD" w14:textId="77777777"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lastRenderedPageBreak/>
        <w:t>THE GENERAL ASSEMBLY</w:t>
      </w:r>
    </w:p>
    <w:p w14:paraId="1973A4DE" w14:textId="77777777" w:rsidR="00AA2802" w:rsidRPr="00AA2802" w:rsidRDefault="00AA2802" w:rsidP="00AA2802">
      <w:pPr>
        <w:spacing w:after="120"/>
        <w:rPr>
          <w:rFonts w:ascii="AvenirNext LT Pro Regular" w:hAnsi="AvenirNext LT Pro Regular"/>
          <w:sz w:val="22"/>
          <w:lang w:val="en-GB"/>
        </w:rPr>
      </w:pPr>
    </w:p>
    <w:p w14:paraId="1973A4DF" w14:textId="77777777" w:rsidR="00AA2802" w:rsidRPr="00AA2802" w:rsidRDefault="00AA2802" w:rsidP="00AA2802">
      <w:pPr>
        <w:spacing w:after="120"/>
        <w:rPr>
          <w:rFonts w:ascii="AvenirNext LT Pro Regular" w:hAnsi="AvenirNext LT Pro Regular"/>
          <w:sz w:val="22"/>
          <w:lang w:val="en-GB"/>
        </w:rPr>
      </w:pPr>
    </w:p>
    <w:p w14:paraId="1973A4E0"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w:t>
      </w:r>
      <w:r w:rsidR="0057692D">
        <w:rPr>
          <w:rFonts w:ascii="AvenirNext LT Pro Regular" w:hAnsi="AvenirNext LT Pro Regular"/>
          <w:sz w:val="22"/>
          <w:lang w:val="en-GB"/>
        </w:rPr>
        <w:t>e Safety of Life at Sea (SOLAS),</w:t>
      </w:r>
    </w:p>
    <w:p w14:paraId="1973A4E1"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973A4E2"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w:t>
      </w:r>
      <w:r w:rsidRPr="00565338">
        <w:rPr>
          <w:rFonts w:ascii="AvenirNext LT Pro Regular" w:hAnsi="AvenirNext LT Pro Regular"/>
          <w:sz w:val="22"/>
          <w:highlight w:val="yellow"/>
          <w:lang w:val="en-GB"/>
          <w:rPrChange w:id="0" w:author="Capt. Phillip Day" w:date="2021-04-15T13:31:00Z">
            <w:rPr>
              <w:rFonts w:ascii="AvenirNext LT Pro Regular" w:hAnsi="AvenirNext LT Pro Regular"/>
              <w:sz w:val="22"/>
              <w:lang w:val="en-GB"/>
            </w:rPr>
          </w:rPrChange>
        </w:rPr>
        <w:t>Article 7 of the</w:t>
      </w:r>
      <w:r w:rsidRPr="00AA2802">
        <w:rPr>
          <w:rFonts w:ascii="AvenirNext LT Pro Regular" w:hAnsi="AvenirNext LT Pro Regular"/>
          <w:sz w:val="22"/>
          <w:lang w:val="en-GB"/>
        </w:rPr>
        <w:t xml:space="preserve"> IALA Constitution regarding the authority, duties and functions of the General Assembly,</w:t>
      </w:r>
    </w:p>
    <w:p w14:paraId="1973A4E3"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00AB3510">
        <w:rPr>
          <w:rFonts w:ascii="AvenirNext LT Pro Regular" w:hAnsi="AvenirNext LT Pro Regular"/>
          <w:sz w:val="22"/>
          <w:lang w:val="en-GB"/>
        </w:rPr>
        <w:t xml:space="preserve"> </w:t>
      </w:r>
      <w:r w:rsidR="00AB3510" w:rsidRPr="00AB3510">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AB3510" w:rsidRPr="00565338">
        <w:rPr>
          <w:rFonts w:ascii="AvenirNext LT Pro Regular" w:hAnsi="AvenirNext LT Pro Regular"/>
          <w:sz w:val="22"/>
          <w:highlight w:val="yellow"/>
          <w:rPrChange w:id="1" w:author="Capt. Phillip Day" w:date="2021-04-15T13:31:00Z">
            <w:rPr>
              <w:rFonts w:ascii="AvenirNext LT Pro Regular" w:hAnsi="AvenirNext LT Pro Regular"/>
              <w:sz w:val="22"/>
            </w:rPr>
          </w:rPrChange>
        </w:rPr>
        <w:t>Strategic Vision for the period 2018-2026,</w:t>
      </w:r>
    </w:p>
    <w:p w14:paraId="1973A4E4"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r w:rsidR="0057692D">
        <w:rPr>
          <w:rFonts w:ascii="AvenirNext LT Pro Regular" w:hAnsi="AvenirNext LT Pro Regular"/>
          <w:sz w:val="22"/>
          <w:lang w:val="en-GB"/>
        </w:rPr>
        <w:t>,</w:t>
      </w:r>
    </w:p>
    <w:p w14:paraId="1973A4E5"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14:paraId="1973A4E6"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
    <w:p w14:paraId="1973A4E7" w14:textId="77777777" w:rsidR="00AA2802" w:rsidRDefault="00AA2802">
      <w:pPr>
        <w:spacing w:after="200" w:line="276" w:lineRule="auto"/>
        <w:rPr>
          <w:lang w:val="en-GB"/>
        </w:rPr>
      </w:pPr>
      <w:r>
        <w:rPr>
          <w:lang w:val="en-GB"/>
        </w:rPr>
        <w:br w:type="page"/>
      </w:r>
    </w:p>
    <w:p w14:paraId="1973A4E8" w14:textId="77777777" w:rsidR="00EB6F3C" w:rsidRPr="004259CB" w:rsidRDefault="00EB6F3C" w:rsidP="003274DB">
      <w:pPr>
        <w:rPr>
          <w:lang w:val="en-GB"/>
        </w:rPr>
        <w:sectPr w:rsidR="00EB6F3C" w:rsidRPr="004259CB" w:rsidSect="00AA2802">
          <w:headerReference w:type="even" r:id="rId13"/>
          <w:headerReference w:type="default" r:id="rId14"/>
          <w:footerReference w:type="default" r:id="rId15"/>
          <w:headerReference w:type="first" r:id="rId16"/>
          <w:pgSz w:w="11906" w:h="16838" w:code="9"/>
          <w:pgMar w:top="567" w:right="1276" w:bottom="2495" w:left="1276" w:header="567" w:footer="567" w:gutter="0"/>
          <w:cols w:space="708"/>
          <w:titlePg/>
          <w:docGrid w:linePitch="360"/>
        </w:sectPr>
      </w:pPr>
    </w:p>
    <w:p w14:paraId="1973A4E9" w14:textId="77777777" w:rsidR="00757F9E" w:rsidRDefault="00680F99">
      <w:pPr>
        <w:pStyle w:val="Innehll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nk"/>
          </w:rPr>
          <w:t>1.</w:t>
        </w:r>
        <w:r w:rsidR="00757F9E">
          <w:rPr>
            <w:rFonts w:eastAsiaTheme="minorEastAsia"/>
            <w:b w:val="0"/>
            <w:color w:val="auto"/>
            <w:sz w:val="24"/>
            <w:szCs w:val="24"/>
            <w:lang w:val="en-GB" w:eastAsia="en-GB"/>
          </w:rPr>
          <w:tab/>
        </w:r>
        <w:r w:rsidR="00757F9E" w:rsidRPr="00041A14">
          <w:rPr>
            <w:rStyle w:val="Hyperl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14:paraId="1973A4EA" w14:textId="77777777" w:rsidR="00757F9E" w:rsidRDefault="00110CB3">
      <w:pPr>
        <w:pStyle w:val="Innehll1"/>
        <w:tabs>
          <w:tab w:val="left" w:pos="720"/>
        </w:tabs>
        <w:rPr>
          <w:rFonts w:eastAsiaTheme="minorEastAsia"/>
          <w:b w:val="0"/>
          <w:color w:val="auto"/>
          <w:sz w:val="24"/>
          <w:szCs w:val="24"/>
          <w:lang w:val="en-GB" w:eastAsia="en-GB"/>
        </w:rPr>
      </w:pPr>
      <w:hyperlink w:anchor="_Toc464139605" w:history="1">
        <w:r w:rsidR="00757F9E" w:rsidRPr="00041A14">
          <w:rPr>
            <w:rStyle w:val="Hyperlnk"/>
          </w:rPr>
          <w:t>2.</w:t>
        </w:r>
        <w:r w:rsidR="00757F9E">
          <w:rPr>
            <w:rFonts w:eastAsiaTheme="minorEastAsia"/>
            <w:b w:val="0"/>
            <w:color w:val="auto"/>
            <w:sz w:val="24"/>
            <w:szCs w:val="24"/>
            <w:lang w:val="en-GB" w:eastAsia="en-GB"/>
          </w:rPr>
          <w:tab/>
        </w:r>
        <w:r w:rsidR="00757F9E" w:rsidRPr="00041A14">
          <w:rPr>
            <w:rStyle w:val="Hyperl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14:paraId="1973A4EB" w14:textId="77777777" w:rsidR="00757F9E" w:rsidRDefault="00110CB3">
      <w:pPr>
        <w:pStyle w:val="Innehll1"/>
        <w:tabs>
          <w:tab w:val="left" w:pos="720"/>
        </w:tabs>
        <w:rPr>
          <w:rFonts w:eastAsiaTheme="minorEastAsia"/>
          <w:b w:val="0"/>
          <w:color w:val="auto"/>
          <w:sz w:val="24"/>
          <w:szCs w:val="24"/>
          <w:lang w:val="en-GB" w:eastAsia="en-GB"/>
        </w:rPr>
      </w:pPr>
      <w:hyperlink w:anchor="_Toc464139606" w:history="1">
        <w:r w:rsidR="00757F9E" w:rsidRPr="00041A14">
          <w:rPr>
            <w:rStyle w:val="Hyperlnk"/>
          </w:rPr>
          <w:t>3.</w:t>
        </w:r>
        <w:r w:rsidR="00757F9E">
          <w:rPr>
            <w:rFonts w:eastAsiaTheme="minorEastAsia"/>
            <w:b w:val="0"/>
            <w:color w:val="auto"/>
            <w:sz w:val="24"/>
            <w:szCs w:val="24"/>
            <w:lang w:val="en-GB" w:eastAsia="en-GB"/>
          </w:rPr>
          <w:tab/>
        </w:r>
        <w:r w:rsidR="00757F9E" w:rsidRPr="00041A14">
          <w:rPr>
            <w:rStyle w:val="Hyperl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14:paraId="1973A4EC" w14:textId="77777777" w:rsidR="00757F9E" w:rsidRDefault="00110CB3">
      <w:pPr>
        <w:pStyle w:val="Innehll1"/>
        <w:tabs>
          <w:tab w:val="left" w:pos="720"/>
        </w:tabs>
        <w:rPr>
          <w:rFonts w:eastAsiaTheme="minorEastAsia"/>
          <w:b w:val="0"/>
          <w:color w:val="auto"/>
          <w:sz w:val="24"/>
          <w:szCs w:val="24"/>
          <w:lang w:val="en-GB" w:eastAsia="en-GB"/>
        </w:rPr>
      </w:pPr>
      <w:hyperlink w:anchor="_Toc464139607" w:history="1">
        <w:r w:rsidR="00757F9E" w:rsidRPr="00041A14">
          <w:rPr>
            <w:rStyle w:val="Hyperlnk"/>
          </w:rPr>
          <w:t>4.</w:t>
        </w:r>
        <w:r w:rsidR="00757F9E">
          <w:rPr>
            <w:rFonts w:eastAsiaTheme="minorEastAsia"/>
            <w:b w:val="0"/>
            <w:color w:val="auto"/>
            <w:sz w:val="24"/>
            <w:szCs w:val="24"/>
            <w:lang w:val="en-GB" w:eastAsia="en-GB"/>
          </w:rPr>
          <w:tab/>
        </w:r>
        <w:r w:rsidR="00757F9E" w:rsidRPr="00041A14">
          <w:rPr>
            <w:rStyle w:val="Hyperl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14:paraId="1973A4ED" w14:textId="77777777" w:rsidR="00757F9E" w:rsidRDefault="00110CB3">
      <w:pPr>
        <w:pStyle w:val="Innehll1"/>
        <w:tabs>
          <w:tab w:val="left" w:pos="720"/>
        </w:tabs>
        <w:rPr>
          <w:rFonts w:eastAsiaTheme="minorEastAsia"/>
          <w:b w:val="0"/>
          <w:color w:val="auto"/>
          <w:sz w:val="24"/>
          <w:szCs w:val="24"/>
          <w:lang w:val="en-GB" w:eastAsia="en-GB"/>
        </w:rPr>
      </w:pPr>
      <w:hyperlink w:anchor="_Toc464139608" w:history="1">
        <w:r w:rsidR="00757F9E" w:rsidRPr="00041A14">
          <w:rPr>
            <w:rStyle w:val="Hyperlnk"/>
          </w:rPr>
          <w:t>5.</w:t>
        </w:r>
        <w:r w:rsidR="00757F9E">
          <w:rPr>
            <w:rFonts w:eastAsiaTheme="minorEastAsia"/>
            <w:b w:val="0"/>
            <w:color w:val="auto"/>
            <w:sz w:val="24"/>
            <w:szCs w:val="24"/>
            <w:lang w:val="en-GB" w:eastAsia="en-GB"/>
          </w:rPr>
          <w:tab/>
        </w:r>
        <w:r w:rsidR="00757F9E" w:rsidRPr="00041A14">
          <w:rPr>
            <w:rStyle w:val="Hyperl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14:paraId="1973A4EE" w14:textId="77777777" w:rsidR="00757F9E" w:rsidRDefault="00110CB3">
      <w:pPr>
        <w:pStyle w:val="Innehll1"/>
        <w:tabs>
          <w:tab w:val="left" w:pos="720"/>
        </w:tabs>
        <w:rPr>
          <w:rFonts w:eastAsiaTheme="minorEastAsia"/>
          <w:b w:val="0"/>
          <w:color w:val="auto"/>
          <w:sz w:val="24"/>
          <w:szCs w:val="24"/>
          <w:lang w:val="en-GB" w:eastAsia="en-GB"/>
        </w:rPr>
      </w:pPr>
      <w:hyperlink w:anchor="_Toc464139609" w:history="1">
        <w:r w:rsidR="00757F9E" w:rsidRPr="00041A14">
          <w:rPr>
            <w:rStyle w:val="Hyperlnk"/>
          </w:rPr>
          <w:t>6.</w:t>
        </w:r>
        <w:r w:rsidR="00757F9E">
          <w:rPr>
            <w:rFonts w:eastAsiaTheme="minorEastAsia"/>
            <w:b w:val="0"/>
            <w:color w:val="auto"/>
            <w:sz w:val="24"/>
            <w:szCs w:val="24"/>
            <w:lang w:val="en-GB" w:eastAsia="en-GB"/>
          </w:rPr>
          <w:tab/>
        </w:r>
        <w:r w:rsidR="00757F9E" w:rsidRPr="00041A14">
          <w:rPr>
            <w:rStyle w:val="Hyperl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14:paraId="1973A4EF" w14:textId="77777777" w:rsidR="00757F9E" w:rsidRDefault="00110CB3">
      <w:pPr>
        <w:pStyle w:val="Innehll1"/>
        <w:tabs>
          <w:tab w:val="left" w:pos="720"/>
        </w:tabs>
        <w:rPr>
          <w:rFonts w:eastAsiaTheme="minorEastAsia"/>
          <w:b w:val="0"/>
          <w:color w:val="auto"/>
          <w:sz w:val="24"/>
          <w:szCs w:val="24"/>
          <w:lang w:val="en-GB" w:eastAsia="en-GB"/>
        </w:rPr>
      </w:pPr>
      <w:hyperlink w:anchor="_Toc464139610" w:history="1">
        <w:r w:rsidR="00757F9E" w:rsidRPr="00041A14">
          <w:rPr>
            <w:rStyle w:val="Hyperlnk"/>
          </w:rPr>
          <w:t>7.</w:t>
        </w:r>
        <w:r w:rsidR="00757F9E">
          <w:rPr>
            <w:rFonts w:eastAsiaTheme="minorEastAsia"/>
            <w:b w:val="0"/>
            <w:color w:val="auto"/>
            <w:sz w:val="24"/>
            <w:szCs w:val="24"/>
            <w:lang w:val="en-GB" w:eastAsia="en-GB"/>
          </w:rPr>
          <w:tab/>
        </w:r>
        <w:r w:rsidR="00757F9E" w:rsidRPr="00041A14">
          <w:rPr>
            <w:rStyle w:val="Hyperl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14:paraId="1973A4F0" w14:textId="77777777" w:rsidR="00757F9E" w:rsidRDefault="00110CB3">
      <w:pPr>
        <w:pStyle w:val="Innehll1"/>
        <w:tabs>
          <w:tab w:val="left" w:pos="720"/>
        </w:tabs>
        <w:rPr>
          <w:rFonts w:eastAsiaTheme="minorEastAsia"/>
          <w:b w:val="0"/>
          <w:color w:val="auto"/>
          <w:sz w:val="24"/>
          <w:szCs w:val="24"/>
          <w:lang w:val="en-GB" w:eastAsia="en-GB"/>
        </w:rPr>
      </w:pPr>
      <w:hyperlink w:anchor="_Toc464139611" w:history="1">
        <w:r w:rsidR="00757F9E" w:rsidRPr="00041A14">
          <w:rPr>
            <w:rStyle w:val="Hyperlnk"/>
          </w:rPr>
          <w:t>8.</w:t>
        </w:r>
        <w:r w:rsidR="00757F9E">
          <w:rPr>
            <w:rFonts w:eastAsiaTheme="minorEastAsia"/>
            <w:b w:val="0"/>
            <w:color w:val="auto"/>
            <w:sz w:val="24"/>
            <w:szCs w:val="24"/>
            <w:lang w:val="en-GB" w:eastAsia="en-GB"/>
          </w:rPr>
          <w:tab/>
        </w:r>
        <w:r w:rsidR="00757F9E" w:rsidRPr="00041A14">
          <w:rPr>
            <w:rStyle w:val="Hyperl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14:paraId="1973A4F1" w14:textId="77777777" w:rsidR="0078486B" w:rsidRPr="004259CB" w:rsidRDefault="00680F99" w:rsidP="003274DB">
      <w:pPr>
        <w:rPr>
          <w:lang w:val="en-GB"/>
        </w:rPr>
      </w:pPr>
      <w:r w:rsidRPr="004259CB">
        <w:rPr>
          <w:b/>
          <w:color w:val="00558C" w:themeColor="accent1"/>
          <w:sz w:val="22"/>
          <w:lang w:val="en-GB"/>
        </w:rPr>
        <w:fldChar w:fldCharType="end"/>
      </w:r>
    </w:p>
    <w:p w14:paraId="1973A4F2" w14:textId="77777777" w:rsidR="00406B02" w:rsidRPr="004259CB" w:rsidRDefault="00406B02" w:rsidP="00192FEB">
      <w:pPr>
        <w:rPr>
          <w:lang w:val="en-GB"/>
        </w:rPr>
      </w:pPr>
    </w:p>
    <w:p w14:paraId="1973A4F3" w14:textId="77777777" w:rsidR="0078486B" w:rsidRPr="004259CB" w:rsidRDefault="0078486B" w:rsidP="003274DB">
      <w:pPr>
        <w:rPr>
          <w:lang w:val="en-GB"/>
        </w:rPr>
      </w:pPr>
    </w:p>
    <w:p w14:paraId="1973A4F4" w14:textId="77777777" w:rsidR="00EB6F3C" w:rsidRPr="004259CB" w:rsidRDefault="00EB6F3C" w:rsidP="003274DB">
      <w:pPr>
        <w:rPr>
          <w:lang w:val="en-GB"/>
        </w:rPr>
        <w:sectPr w:rsidR="00EB6F3C" w:rsidRPr="004259CB" w:rsidSect="00AB623C">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1973A4F5" w14:textId="77777777" w:rsidR="00203BE2" w:rsidRPr="004259CB" w:rsidRDefault="00203BE2">
      <w:pPr>
        <w:spacing w:after="200" w:line="276" w:lineRule="auto"/>
        <w:rPr>
          <w:lang w:val="en-GB"/>
        </w:rPr>
      </w:pPr>
    </w:p>
    <w:p w14:paraId="1973A4F6" w14:textId="77777777" w:rsidR="004259CB" w:rsidRPr="004259CB" w:rsidRDefault="004259CB" w:rsidP="004259CB">
      <w:pPr>
        <w:pStyle w:val="Rubrik1"/>
        <w:tabs>
          <w:tab w:val="clear" w:pos="0"/>
        </w:tabs>
        <w:spacing w:before="0"/>
        <w:ind w:left="0" w:firstLine="0"/>
      </w:pPr>
      <w:bookmarkStart w:id="2" w:name="_Toc432687596"/>
      <w:bookmarkStart w:id="3" w:name="_Toc464033443"/>
      <w:bookmarkStart w:id="4" w:name="_Toc464136438"/>
      <w:bookmarkStart w:id="5" w:name="_Toc464139604"/>
      <w:r w:rsidRPr="004259CB">
        <w:rPr>
          <w:caps w:val="0"/>
        </w:rPr>
        <w:t>INTRODUCTION</w:t>
      </w:r>
      <w:bookmarkEnd w:id="2"/>
      <w:bookmarkEnd w:id="3"/>
      <w:bookmarkEnd w:id="4"/>
      <w:bookmarkEnd w:id="5"/>
    </w:p>
    <w:p w14:paraId="1973A4F7" w14:textId="77777777" w:rsidR="004259CB" w:rsidRPr="004259CB" w:rsidRDefault="004259CB" w:rsidP="004259CB">
      <w:pPr>
        <w:pStyle w:val="Sparationtitre1"/>
        <w:rPr>
          <w:lang w:val="en-GB"/>
        </w:rPr>
      </w:pPr>
    </w:p>
    <w:p w14:paraId="1973A4F8" w14:textId="77777777" w:rsidR="00AA2802" w:rsidRPr="006B6BA8" w:rsidRDefault="00AA2802" w:rsidP="006C3F83">
      <w:pPr>
        <w:pStyle w:val="Brdtext"/>
      </w:pPr>
      <w:r w:rsidRPr="006B6BA8">
        <w:t xml:space="preserve">The International Association of Marine Aids to Navigation and Lighthouse Authorities (IALA) is a specialized organization for world-wide improvement and harmonization of Marine Aids to Navigation. </w:t>
      </w:r>
    </w:p>
    <w:p w14:paraId="1973A4F9" w14:textId="77777777" w:rsidR="00AA2802" w:rsidRPr="006B6BA8" w:rsidRDefault="00AA2802" w:rsidP="006C3F83">
      <w:pPr>
        <w:pStyle w:val="Brd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1973A4FA" w14:textId="77777777" w:rsidR="00AA2802" w:rsidRPr="00536858" w:rsidRDefault="00AA2802" w:rsidP="00AA2802">
      <w:pPr>
        <w:pStyle w:val="Brdtext"/>
      </w:pPr>
      <w:r w:rsidRPr="00536858">
        <w:t>IALA publishes Standards, Recommendations, and Guidelines</w:t>
      </w:r>
      <w:r>
        <w:t>,</w:t>
      </w:r>
      <w:r w:rsidRPr="00536858">
        <w:t xml:space="preserve"> defined as follows.</w:t>
      </w:r>
    </w:p>
    <w:tbl>
      <w:tblPr>
        <w:tblStyle w:val="Mellanmrkskuggn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1973A4FD"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1973A4FB" w14:textId="36339A89" w:rsidR="004259CB" w:rsidRPr="004259CB" w:rsidRDefault="004259CB" w:rsidP="00BA0EEF">
            <w:pPr>
              <w:spacing w:before="120" w:after="120"/>
              <w:ind w:left="170"/>
              <w:rPr>
                <w:sz w:val="22"/>
                <w:lang w:val="en-GB"/>
              </w:rPr>
            </w:pPr>
            <w:r w:rsidRPr="004259CB">
              <w:rPr>
                <w:sz w:val="22"/>
                <w:lang w:val="en-GB"/>
              </w:rPr>
              <w:t>D</w:t>
            </w:r>
            <w:ins w:id="6" w:author="Sundklev Monica" w:date="2021-09-28T10:36:00Z">
              <w:r w:rsidR="00F91287">
                <w:rPr>
                  <w:sz w:val="22"/>
                  <w:lang w:val="en-GB"/>
                </w:rPr>
                <w:softHyphen/>
              </w:r>
              <w:r w:rsidR="00F91287">
                <w:rPr>
                  <w:sz w:val="22"/>
                  <w:lang w:val="en-GB"/>
                </w:rPr>
                <w:softHyphen/>
              </w:r>
            </w:ins>
            <w:r w:rsidRPr="004259CB">
              <w:rPr>
                <w:sz w:val="22"/>
                <w:lang w:val="en-GB"/>
              </w:rPr>
              <w:t>ocument</w:t>
            </w:r>
          </w:p>
        </w:tc>
        <w:tc>
          <w:tcPr>
            <w:tcW w:w="6972" w:type="dxa"/>
            <w:shd w:val="clear" w:color="auto" w:fill="6BC4FF" w:themeFill="accent1" w:themeFillTint="66"/>
          </w:tcPr>
          <w:p w14:paraId="1973A4FC"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1973A500"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4FE" w14:textId="77777777" w:rsidR="004259CB" w:rsidRPr="004259CB" w:rsidRDefault="007A7993" w:rsidP="00BA0EEF">
            <w:pPr>
              <w:spacing w:before="120" w:after="120"/>
              <w:ind w:left="170"/>
              <w:rPr>
                <w:sz w:val="22"/>
                <w:lang w:val="en-GB"/>
              </w:rPr>
            </w:pPr>
            <w:r>
              <w:rPr>
                <w:sz w:val="22"/>
                <w:lang w:val="en-GB"/>
              </w:rPr>
              <w:t>IALA Standard</w:t>
            </w:r>
          </w:p>
        </w:tc>
        <w:tc>
          <w:tcPr>
            <w:tcW w:w="6972" w:type="dxa"/>
          </w:tcPr>
          <w:p w14:paraId="1973A4FF" w14:textId="77777777" w:rsidR="004259CB" w:rsidRPr="004259CB" w:rsidRDefault="00AC3119" w:rsidP="00AC3119">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1973A503"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501" w14:textId="77777777" w:rsidR="004259CB" w:rsidRPr="004259CB" w:rsidRDefault="00AC3119" w:rsidP="00BA0EEF">
            <w:pPr>
              <w:spacing w:before="120" w:after="120"/>
              <w:ind w:left="170"/>
              <w:rPr>
                <w:sz w:val="22"/>
                <w:lang w:val="en-GB"/>
              </w:rPr>
            </w:pPr>
            <w:r>
              <w:rPr>
                <w:sz w:val="22"/>
                <w:lang w:val="en-GB"/>
              </w:rPr>
              <w:t>IALA Recommendation</w:t>
            </w:r>
          </w:p>
        </w:tc>
        <w:tc>
          <w:tcPr>
            <w:tcW w:w="6972" w:type="dxa"/>
          </w:tcPr>
          <w:p w14:paraId="1973A502" w14:textId="77777777" w:rsidR="00C70058" w:rsidRPr="004259CB" w:rsidRDefault="00AC3119" w:rsidP="00C7005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ins w:id="7" w:author="Eckhoff,Dirk" w:date="2020-10-12T13:15:00Z">
              <w:r w:rsidR="00C70058">
                <w:rPr>
                  <w:sz w:val="22"/>
                  <w:lang w:val="en-GB"/>
                </w:rPr>
                <w:t xml:space="preserve"> </w:t>
              </w:r>
            </w:ins>
          </w:p>
        </w:tc>
      </w:tr>
      <w:tr w:rsidR="004259CB" w:rsidRPr="004259CB" w14:paraId="1973A507"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504" w14:textId="29DE2AAA" w:rsidR="004259CB" w:rsidRPr="004259CB" w:rsidRDefault="004259CB" w:rsidP="00BA0EEF">
            <w:pPr>
              <w:spacing w:before="120" w:after="120"/>
              <w:ind w:left="170"/>
              <w:rPr>
                <w:sz w:val="22"/>
                <w:lang w:val="en-GB"/>
              </w:rPr>
            </w:pPr>
            <w:commentRangeStart w:id="8"/>
            <w:r w:rsidRPr="004259CB">
              <w:rPr>
                <w:sz w:val="22"/>
                <w:lang w:val="en-GB"/>
              </w:rPr>
              <w:t>IALA Guidelines</w:t>
            </w:r>
            <w:ins w:id="9" w:author="Sundklev Monica" w:date="2021-10-06T14:30:00Z">
              <w:r w:rsidR="00834E13">
                <w:rPr>
                  <w:sz w:val="22"/>
                  <w:lang w:val="en-GB"/>
                </w:rPr>
                <w:t xml:space="preserve"> and Model Courses</w:t>
              </w:r>
            </w:ins>
          </w:p>
        </w:tc>
        <w:tc>
          <w:tcPr>
            <w:tcW w:w="6972" w:type="dxa"/>
          </w:tcPr>
          <w:p w14:paraId="1973A506" w14:textId="48EF589E" w:rsidR="00C70058" w:rsidRPr="004259CB" w:rsidRDefault="004259CB" w:rsidP="00F9128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 xml:space="preserve">IALA Guidelines </w:t>
            </w:r>
            <w:ins w:id="10" w:author="Sundklev Monica" w:date="2021-10-06T14:30:00Z">
              <w:r w:rsidR="00834E13">
                <w:rPr>
                  <w:sz w:val="22"/>
                  <w:lang w:val="en-GB"/>
                </w:rPr>
                <w:t xml:space="preserve">and Model Courses </w:t>
              </w:r>
            </w:ins>
            <w:r w:rsidRPr="004259CB">
              <w:rPr>
                <w:sz w:val="22"/>
                <w:lang w:val="en-GB"/>
              </w:rPr>
              <w:t>describe how to implement practices</w:t>
            </w:r>
            <w:del w:id="11" w:author="Sundklev Monica" w:date="2021-09-28T10:37:00Z">
              <w:r w:rsidRPr="004259CB" w:rsidDel="00F91287">
                <w:rPr>
                  <w:sz w:val="22"/>
                  <w:lang w:val="en-GB"/>
                </w:rPr>
                <w:delText xml:space="preserve"> </w:delText>
              </w:r>
            </w:del>
            <w:del w:id="12" w:author="Eckhoff,Dirk" w:date="2020-10-12T13:14:00Z">
              <w:r w:rsidRPr="004259CB" w:rsidDel="00C70058">
                <w:rPr>
                  <w:sz w:val="22"/>
                  <w:lang w:val="en-GB"/>
                </w:rPr>
                <w:delText>normally specified in a Recommendation.</w:delText>
              </w:r>
            </w:del>
            <w:ins w:id="13" w:author="Eckhoff,Dirk" w:date="2020-10-12T13:14:00Z">
              <w:del w:id="14" w:author="Sundklev Monica" w:date="2021-09-28T10:37:00Z">
                <w:r w:rsidR="00C70058" w:rsidRPr="004259CB" w:rsidDel="00F91287">
                  <w:rPr>
                    <w:sz w:val="22"/>
                    <w:lang w:val="en-GB"/>
                  </w:rPr>
                  <w:delText xml:space="preserve"> </w:delText>
                </w:r>
              </w:del>
              <w:r w:rsidR="00C70058" w:rsidRPr="004259CB">
                <w:rPr>
                  <w:sz w:val="22"/>
                  <w:lang w:val="en-GB"/>
                </w:rPr>
                <w:t>, and may be referenced, in full</w:t>
              </w:r>
              <w:r w:rsidR="00C70058">
                <w:rPr>
                  <w:sz w:val="22"/>
                  <w:lang w:val="en-GB"/>
                </w:rPr>
                <w:t xml:space="preserve"> or in part, in an IALA Recommendation</w:t>
              </w:r>
              <w:r w:rsidR="00C70058" w:rsidRPr="004259CB">
                <w:rPr>
                  <w:sz w:val="22"/>
                  <w:lang w:val="en-GB"/>
                </w:rPr>
                <w:t>.</w:t>
              </w:r>
            </w:ins>
            <w:commentRangeEnd w:id="8"/>
            <w:r w:rsidR="00834E13">
              <w:rPr>
                <w:rStyle w:val="Kommentarsreferens"/>
              </w:rPr>
              <w:commentReference w:id="8"/>
            </w:r>
          </w:p>
        </w:tc>
      </w:tr>
    </w:tbl>
    <w:p w14:paraId="1973A508" w14:textId="77777777" w:rsidR="004259CB" w:rsidRPr="004259CB" w:rsidRDefault="004259CB" w:rsidP="004259CB">
      <w:pPr>
        <w:rPr>
          <w:lang w:val="en-GB"/>
        </w:rPr>
      </w:pPr>
    </w:p>
    <w:p w14:paraId="1973A509" w14:textId="77777777" w:rsidR="004259CB" w:rsidRPr="004259CB" w:rsidRDefault="004259CB" w:rsidP="004259CB">
      <w:pPr>
        <w:pStyle w:val="Rubrik1"/>
        <w:tabs>
          <w:tab w:val="clear" w:pos="0"/>
        </w:tabs>
        <w:spacing w:before="0"/>
        <w:ind w:left="0" w:firstLine="0"/>
        <w:rPr>
          <w:caps w:val="0"/>
        </w:rPr>
      </w:pPr>
      <w:bookmarkStart w:id="15" w:name="_Toc464033444"/>
      <w:bookmarkStart w:id="16" w:name="_Toc464136439"/>
      <w:bookmarkStart w:id="17" w:name="_Toc464139605"/>
      <w:r w:rsidRPr="004259CB">
        <w:rPr>
          <w:caps w:val="0"/>
        </w:rPr>
        <w:t>PURPOSE</w:t>
      </w:r>
      <w:bookmarkEnd w:id="15"/>
      <w:bookmarkEnd w:id="16"/>
      <w:bookmarkEnd w:id="17"/>
    </w:p>
    <w:p w14:paraId="1973A50A" w14:textId="77777777" w:rsidR="004259CB" w:rsidRPr="004259CB" w:rsidRDefault="004259CB" w:rsidP="004259CB">
      <w:pPr>
        <w:pStyle w:val="Sparationtitre1"/>
        <w:rPr>
          <w:lang w:val="en-GB"/>
        </w:rPr>
      </w:pPr>
    </w:p>
    <w:p w14:paraId="1973A50B" w14:textId="77777777" w:rsidR="004259CB" w:rsidRPr="004259CB" w:rsidRDefault="004259CB" w:rsidP="004259CB">
      <w:pPr>
        <w:pStyle w:val="Brdtext"/>
      </w:pPr>
      <w:r w:rsidRPr="004259CB">
        <w:t xml:space="preserve">The </w:t>
      </w:r>
      <w:r w:rsidRPr="00565338">
        <w:rPr>
          <w:highlight w:val="yellow"/>
          <w:rPrChange w:id="18" w:author="Capt. Phillip Day" w:date="2021-04-15T13:32:00Z">
            <w:rPr/>
          </w:rPrChange>
        </w:rPr>
        <w:t>IALA Stra</w:t>
      </w:r>
      <w:r w:rsidR="00E906A3" w:rsidRPr="00565338">
        <w:rPr>
          <w:highlight w:val="yellow"/>
          <w:rPrChange w:id="19" w:author="Capt. Phillip Day" w:date="2021-04-15T13:32:00Z">
            <w:rPr/>
          </w:rPrChange>
        </w:rPr>
        <w:t>tegic Vision for the period 2018</w:t>
      </w:r>
      <w:r w:rsidRPr="00565338">
        <w:rPr>
          <w:highlight w:val="yellow"/>
          <w:rPrChange w:id="20" w:author="Capt. Phillip Day" w:date="2021-04-15T13:32:00Z">
            <w:rPr/>
          </w:rPrChange>
        </w:rPr>
        <w:t>-2026</w:t>
      </w:r>
      <w:r w:rsidRPr="004259CB">
        <w:t xml:space="preserve">, </w:t>
      </w:r>
      <w:r w:rsidR="00AC3119">
        <w:t xml:space="preserve">approved by the </w:t>
      </w:r>
      <w:r w:rsidR="00AC3119" w:rsidRPr="00565338">
        <w:rPr>
          <w:highlight w:val="yellow"/>
          <w:rPrChange w:id="21" w:author="Capt. Phillip Day" w:date="2021-04-15T13:32:00Z">
            <w:rPr/>
          </w:rPrChange>
        </w:rPr>
        <w:t xml:space="preserve">General Assembly in </w:t>
      </w:r>
      <w:commentRangeStart w:id="22"/>
      <w:r w:rsidR="00AC3119" w:rsidRPr="00565338">
        <w:rPr>
          <w:highlight w:val="yellow"/>
          <w:rPrChange w:id="23" w:author="Capt. Phillip Day" w:date="2021-04-15T13:32:00Z">
            <w:rPr/>
          </w:rPrChange>
        </w:rPr>
        <w:t>2018</w:t>
      </w:r>
      <w:commentRangeEnd w:id="22"/>
      <w:r w:rsidR="00F91287">
        <w:rPr>
          <w:rStyle w:val="Kommentarsreferens"/>
          <w:lang w:val="en-US"/>
        </w:rPr>
        <w:commentReference w:id="22"/>
      </w:r>
      <w:r w:rsidRPr="004259CB">
        <w:t xml:space="preserve">, </w:t>
      </w:r>
      <w:r w:rsidR="00854278">
        <w:t xml:space="preserve">includes the </w:t>
      </w:r>
      <w:r w:rsidRPr="004259CB">
        <w:t>Goal</w:t>
      </w:r>
      <w:r w:rsidR="00854278">
        <w:t xml:space="preserve"> </w:t>
      </w:r>
      <w:r w:rsidRPr="004259CB">
        <w:t xml:space="preserve">to </w:t>
      </w:r>
      <w:r w:rsidR="00AC3119">
        <w:t>ensure that</w:t>
      </w:r>
    </w:p>
    <w:p w14:paraId="1973A50C" w14:textId="77777777" w:rsidR="004259CB" w:rsidRPr="004259CB" w:rsidRDefault="004259CB" w:rsidP="004259CB">
      <w:pPr>
        <w:pStyle w:val="Brdtext"/>
        <w:ind w:left="567"/>
      </w:pPr>
      <w:r w:rsidRPr="004259CB">
        <w:t>“</w:t>
      </w:r>
      <w:r w:rsidR="00AC3119">
        <w:t>Marine</w:t>
      </w:r>
      <w:r w:rsidRPr="004259CB">
        <w:t xml:space="preserve"> </w:t>
      </w:r>
      <w:r w:rsidR="00AC3119">
        <w:t>A</w:t>
      </w:r>
      <w:r w:rsidRPr="004259CB">
        <w:t xml:space="preserve">ids to </w:t>
      </w:r>
      <w:r w:rsidR="00AC3119">
        <w:t>N</w:t>
      </w:r>
      <w:r w:rsidR="00BB1792">
        <w:t xml:space="preserve">avigation are </w:t>
      </w:r>
      <w:r w:rsidR="00792E22">
        <w:t xml:space="preserve">developed and </w:t>
      </w:r>
      <w:r w:rsidR="00BB1792">
        <w:t>harmonis</w:t>
      </w:r>
      <w:r w:rsidRPr="004259CB">
        <w:t>ed through international cooperation and the provision of standards.”</w:t>
      </w:r>
    </w:p>
    <w:p w14:paraId="1973A50D" w14:textId="77777777" w:rsidR="004259CB" w:rsidRPr="004259CB" w:rsidRDefault="004259CB" w:rsidP="004259CB">
      <w:pPr>
        <w:pStyle w:val="Brdtext"/>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14:paraId="1973A50E" w14:textId="77777777" w:rsidR="004259CB" w:rsidRPr="004259CB" w:rsidRDefault="004259CB" w:rsidP="004259CB">
      <w:pPr>
        <w:pStyle w:val="Rubrik1"/>
        <w:tabs>
          <w:tab w:val="clear" w:pos="0"/>
        </w:tabs>
        <w:spacing w:before="0"/>
        <w:ind w:left="0" w:firstLine="0"/>
        <w:rPr>
          <w:caps w:val="0"/>
        </w:rPr>
      </w:pPr>
      <w:bookmarkStart w:id="24" w:name="_Toc455587602"/>
      <w:bookmarkStart w:id="25" w:name="_Toc455589134"/>
      <w:bookmarkStart w:id="26" w:name="_Toc464033445"/>
      <w:bookmarkStart w:id="27" w:name="_Toc464136440"/>
      <w:bookmarkStart w:id="28" w:name="_Toc464139606"/>
      <w:bookmarkStart w:id="29" w:name="_Toc432687597"/>
      <w:bookmarkEnd w:id="24"/>
      <w:bookmarkEnd w:id="25"/>
      <w:r w:rsidRPr="004259CB">
        <w:rPr>
          <w:caps w:val="0"/>
        </w:rPr>
        <w:t>APPLICATION</w:t>
      </w:r>
      <w:bookmarkEnd w:id="26"/>
      <w:bookmarkEnd w:id="27"/>
      <w:bookmarkEnd w:id="28"/>
    </w:p>
    <w:p w14:paraId="1973A50F" w14:textId="77777777" w:rsidR="004259CB" w:rsidRPr="004259CB" w:rsidRDefault="004259CB" w:rsidP="004259CB">
      <w:pPr>
        <w:pStyle w:val="Sparationtitre1"/>
        <w:rPr>
          <w:lang w:val="en-GB"/>
        </w:rPr>
      </w:pPr>
    </w:p>
    <w:p w14:paraId="1973A510" w14:textId="6DE27D8F" w:rsidR="004259CB" w:rsidRPr="004259CB" w:rsidRDefault="004259CB" w:rsidP="004259CB">
      <w:pPr>
        <w:pStyle w:val="Brdtext"/>
      </w:pPr>
      <w:del w:id="30" w:author="Sundklev Monica" w:date="2021-09-28T10:45:00Z">
        <w:r w:rsidRPr="004259CB" w:rsidDel="00F91287">
          <w:delText xml:space="preserve">This </w:delText>
        </w:r>
      </w:del>
      <w:r w:rsidRPr="004259CB">
        <w:t>Standard</w:t>
      </w:r>
      <w:ins w:id="31" w:author="Eckhoff,Dirk" w:date="2020-10-12T13:24:00Z">
        <w:r w:rsidR="00C70058">
          <w:t xml:space="preserve"> S1040</w:t>
        </w:r>
      </w:ins>
      <w:r w:rsidRPr="004259CB">
        <w:t xml:space="preserve"> is suit</w:t>
      </w:r>
      <w:r w:rsidR="00AA2802">
        <w:t xml:space="preserve">able for implementation by </w:t>
      </w:r>
      <w:commentRangeStart w:id="32"/>
      <w:del w:id="33" w:author="Sundklev Monica" w:date="2021-10-06T09:47:00Z">
        <w:r w:rsidR="00AA2802" w:rsidDel="002F09CA">
          <w:delText xml:space="preserve">all </w:delText>
        </w:r>
      </w:del>
      <w:commentRangeEnd w:id="32"/>
      <w:ins w:id="34" w:author="Sundklev Monica" w:date="2021-10-06T09:47:00Z">
        <w:r w:rsidR="002F09CA">
          <w:t xml:space="preserve">relevant </w:t>
        </w:r>
      </w:ins>
      <w:r w:rsidR="00F91287">
        <w:rPr>
          <w:rStyle w:val="Kommentarsreferens"/>
          <w:lang w:val="en-US"/>
        </w:rPr>
        <w:commentReference w:id="32"/>
      </w:r>
      <w:r w:rsidR="00AA2802">
        <w:t>Marine Aids to N</w:t>
      </w:r>
      <w:r w:rsidRPr="004259CB">
        <w:t>avigation authorities.</w:t>
      </w:r>
    </w:p>
    <w:p w14:paraId="1973A511" w14:textId="77777777" w:rsidR="004259CB" w:rsidRPr="004259CB" w:rsidRDefault="004259CB" w:rsidP="004259CB">
      <w:pPr>
        <w:pStyle w:val="Rubrik1"/>
        <w:tabs>
          <w:tab w:val="clear" w:pos="0"/>
        </w:tabs>
        <w:spacing w:before="0"/>
        <w:ind w:left="0" w:firstLine="0"/>
        <w:rPr>
          <w:caps w:val="0"/>
        </w:rPr>
      </w:pPr>
      <w:bookmarkStart w:id="35" w:name="_Toc464033446"/>
      <w:bookmarkStart w:id="36" w:name="_Toc464136441"/>
      <w:bookmarkStart w:id="37" w:name="_Toc464139607"/>
      <w:r w:rsidRPr="004259CB">
        <w:rPr>
          <w:caps w:val="0"/>
        </w:rPr>
        <w:t>SCOPE</w:t>
      </w:r>
      <w:bookmarkEnd w:id="29"/>
      <w:bookmarkEnd w:id="35"/>
      <w:bookmarkEnd w:id="36"/>
      <w:bookmarkEnd w:id="37"/>
    </w:p>
    <w:p w14:paraId="1973A512" w14:textId="77777777" w:rsidR="004259CB" w:rsidRPr="004259CB" w:rsidRDefault="004259CB" w:rsidP="004259CB">
      <w:pPr>
        <w:pStyle w:val="Sparationtitre1"/>
        <w:rPr>
          <w:lang w:val="en-GB"/>
        </w:rPr>
      </w:pPr>
    </w:p>
    <w:p w14:paraId="1973A513" w14:textId="5FE81F0D" w:rsidR="004259CB" w:rsidRPr="004259CB" w:rsidRDefault="00AA2802" w:rsidP="004259CB">
      <w:pPr>
        <w:pStyle w:val="Brdtext"/>
      </w:pPr>
      <w:r>
        <w:t>IALA Standards may contain normative and i</w:t>
      </w:r>
      <w:r w:rsidR="004259CB" w:rsidRPr="004259CB">
        <w:t>nformative provisions.</w:t>
      </w:r>
      <w:ins w:id="38" w:author="Eckhoff,Dirk" w:date="2020-10-12T13:33:00Z">
        <w:del w:id="39" w:author="Sundklev Monica" w:date="2021-09-28T10:48:00Z">
          <w:r w:rsidR="00A1643D" w:rsidDel="00F91287">
            <w:delText xml:space="preserve"> Recommendations</w:delText>
          </w:r>
        </w:del>
      </w:ins>
      <w:ins w:id="40" w:author="Eckhoff,Dirk" w:date="2020-10-12T13:34:00Z">
        <w:del w:id="41" w:author="Sundklev Monica" w:date="2021-09-28T10:50:00Z">
          <w:r w:rsidR="00A1643D" w:rsidDel="00F91287">
            <w:delText>.</w:delText>
          </w:r>
        </w:del>
      </w:ins>
    </w:p>
    <w:p w14:paraId="1973A514" w14:textId="77777777" w:rsidR="004259CB" w:rsidRPr="004259CB" w:rsidRDefault="004259CB" w:rsidP="004259CB">
      <w:pPr>
        <w:pStyle w:val="Brdtext"/>
      </w:pPr>
      <w:commentRangeStart w:id="42"/>
      <w:r w:rsidRPr="004259CB">
        <w:t xml:space="preserve">Normative provisions are those with which it is necessary to conform in order to claim compliance </w:t>
      </w:r>
      <w:r w:rsidR="00AA2802" w:rsidRPr="004259CB">
        <w:t>to</w:t>
      </w:r>
      <w:r w:rsidRPr="004259CB">
        <w:t xml:space="preserve"> the Standard.</w:t>
      </w:r>
    </w:p>
    <w:p w14:paraId="1973A515" w14:textId="77777777" w:rsidR="004259CB" w:rsidRDefault="004259CB" w:rsidP="004259CB">
      <w:pPr>
        <w:pStyle w:val="Brdtext"/>
        <w:rPr>
          <w:ins w:id="43" w:author="Eckhoff,Dirk" w:date="2020-10-12T13:29:00Z"/>
        </w:rPr>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ins w:id="44" w:author="Eckhoff,Dirk" w:date="2020-10-12T13:28:00Z">
        <w:r w:rsidR="00A1643D">
          <w:t xml:space="preserve"> </w:t>
        </w:r>
      </w:ins>
      <w:commentRangeEnd w:id="42"/>
      <w:r w:rsidR="00F91287">
        <w:rPr>
          <w:rStyle w:val="Kommentarsreferens"/>
          <w:lang w:val="en-US"/>
        </w:rPr>
        <w:commentReference w:id="42"/>
      </w:r>
    </w:p>
    <w:p w14:paraId="1973A516" w14:textId="3BEFBD30" w:rsidR="00A1643D" w:rsidRPr="004259CB" w:rsidDel="00F91287" w:rsidRDefault="00A1643D" w:rsidP="004259CB">
      <w:pPr>
        <w:pStyle w:val="Brdtext"/>
        <w:rPr>
          <w:del w:id="45" w:author="Sundklev Monica" w:date="2021-09-28T10:48:00Z"/>
        </w:rPr>
      </w:pPr>
      <w:ins w:id="46" w:author="Eckhoff,Dirk" w:date="2020-10-12T13:29:00Z">
        <w:del w:id="47" w:author="Sundklev Monica" w:date="2021-09-28T10:48:00Z">
          <w:r w:rsidDel="00F91287">
            <w:delText>A Guideline is informative only.</w:delText>
          </w:r>
        </w:del>
      </w:ins>
    </w:p>
    <w:p w14:paraId="1973A517" w14:textId="798C4855" w:rsidR="004259CB" w:rsidRPr="004259CB" w:rsidRDefault="00AA2802" w:rsidP="004259CB">
      <w:pPr>
        <w:pStyle w:val="Brdtext"/>
      </w:pPr>
      <w:del w:id="48" w:author="Sundklev Monica" w:date="2021-09-28T10:52:00Z">
        <w:r w:rsidDel="00F91287">
          <w:lastRenderedPageBreak/>
          <w:delText xml:space="preserve">This </w:delText>
        </w:r>
      </w:del>
      <w:r>
        <w:t xml:space="preserve">Standard </w:t>
      </w:r>
      <w:ins w:id="49" w:author="Sundklev Monica" w:date="2021-09-28T10:52:00Z">
        <w:r w:rsidR="00F91287">
          <w:t xml:space="preserve">S1040 </w:t>
        </w:r>
      </w:ins>
      <w:r>
        <w:t>references n</w:t>
      </w:r>
      <w:r w:rsidR="004259CB" w:rsidRPr="004259CB">
        <w:t>or</w:t>
      </w:r>
      <w:r>
        <w:t>mative and i</w:t>
      </w:r>
      <w:r w:rsidR="004259CB" w:rsidRPr="004259CB">
        <w:t xml:space="preserve">nformative provisions, </w:t>
      </w:r>
      <w:commentRangeStart w:id="50"/>
      <w:del w:id="51" w:author="Sundklev Monica" w:date="2021-09-28T10:56:00Z">
        <w:r w:rsidR="004259CB" w:rsidRPr="004259CB" w:rsidDel="00A04FBA">
          <w:delText>detailed in the listed IALA Recommendations,</w:delText>
        </w:r>
      </w:del>
      <w:commentRangeEnd w:id="50"/>
      <w:r w:rsidR="00A04FBA">
        <w:rPr>
          <w:rStyle w:val="Kommentarsreferens"/>
          <w:lang w:val="en-US"/>
        </w:rPr>
        <w:commentReference w:id="50"/>
      </w:r>
      <w:del w:id="52" w:author="Sundklev Monica" w:date="2021-09-28T10:56:00Z">
        <w:r w:rsidR="004259CB" w:rsidRPr="004259CB" w:rsidDel="00A04FBA">
          <w:delText xml:space="preserve"> </w:delText>
        </w:r>
      </w:del>
      <w:r w:rsidR="004259CB" w:rsidRPr="004259CB">
        <w:t xml:space="preserve">covering the following </w:t>
      </w:r>
      <w:commentRangeStart w:id="53"/>
      <w:r w:rsidR="004259CB" w:rsidRPr="004259CB">
        <w:t>scope</w:t>
      </w:r>
      <w:commentRangeEnd w:id="53"/>
      <w:r w:rsidR="00565338">
        <w:rPr>
          <w:rStyle w:val="Kommentarsreferens"/>
          <w:lang w:val="en-US"/>
        </w:rPr>
        <w:commentReference w:id="53"/>
      </w:r>
      <w:ins w:id="54" w:author="Sundklev Monica" w:date="2021-09-28T10:58:00Z">
        <w:r w:rsidR="00A10175">
          <w:t>s</w:t>
        </w:r>
      </w:ins>
      <w:r w:rsidR="004259CB" w:rsidRPr="004259CB">
        <w:t>.</w:t>
      </w:r>
    </w:p>
    <w:p w14:paraId="1973A518" w14:textId="30904670" w:rsidR="005A181A" w:rsidRDefault="00AA2802" w:rsidP="004259CB">
      <w:pPr>
        <w:pStyle w:val="Bullet1"/>
      </w:pPr>
      <w:commentRangeStart w:id="55"/>
      <w:del w:id="56" w:author="Sundklev Monica" w:date="2021-09-28T14:24:00Z">
        <w:r w:rsidDel="00C01DB5">
          <w:delText>Vessel Traffic Services</w:delText>
        </w:r>
      </w:del>
      <w:ins w:id="57" w:author="Sundklev Monica" w:date="2021-09-28T14:24:00Z">
        <w:r w:rsidR="00C01DB5">
          <w:t>VTS</w:t>
        </w:r>
      </w:ins>
      <w:r>
        <w:t xml:space="preserve"> i</w:t>
      </w:r>
      <w:r w:rsidR="00457308">
        <w:t>mplementation</w:t>
      </w:r>
    </w:p>
    <w:p w14:paraId="1973A519" w14:textId="40B06442" w:rsidR="00457308" w:rsidRDefault="00AA2802" w:rsidP="004259CB">
      <w:pPr>
        <w:pStyle w:val="Bullet1"/>
        <w:rPr>
          <w:ins w:id="58" w:author="Eckhoff,Dirk" w:date="2020-10-12T13:42:00Z"/>
        </w:rPr>
      </w:pPr>
      <w:del w:id="59" w:author="Sundklev Monica" w:date="2021-09-28T14:24:00Z">
        <w:r w:rsidDel="00C01DB5">
          <w:delText>Vessel Traffic Services</w:delText>
        </w:r>
      </w:del>
      <w:ins w:id="60" w:author="Sundklev Monica" w:date="2021-09-28T14:24:00Z">
        <w:r w:rsidR="00C01DB5">
          <w:t>VTS</w:t>
        </w:r>
      </w:ins>
      <w:r>
        <w:t xml:space="preserve"> o</w:t>
      </w:r>
      <w:r w:rsidR="00457308">
        <w:t>perations</w:t>
      </w:r>
    </w:p>
    <w:p w14:paraId="1973A51A" w14:textId="0730DFFC" w:rsidR="008F1AFF" w:rsidRDefault="008F1AFF" w:rsidP="008F1AFF">
      <w:pPr>
        <w:pStyle w:val="Bullet1"/>
        <w:rPr>
          <w:ins w:id="61" w:author="Eckhoff,Dirk" w:date="2020-10-12T13:44:00Z"/>
        </w:rPr>
      </w:pPr>
      <w:ins w:id="62" w:author="Eckhoff,Dirk" w:date="2020-10-12T13:42:00Z">
        <w:del w:id="63" w:author="Sundklev Monica" w:date="2021-09-28T14:24:00Z">
          <w:r w:rsidDel="00C01DB5">
            <w:delText>Vessel Traffic Services</w:delText>
          </w:r>
        </w:del>
      </w:ins>
      <w:ins w:id="64" w:author="Sundklev Monica" w:date="2021-09-28T14:24:00Z">
        <w:r w:rsidR="00C01DB5">
          <w:t>VTS</w:t>
        </w:r>
      </w:ins>
      <w:ins w:id="65" w:author="Eckhoff,Dirk" w:date="2020-10-12T13:42:00Z">
        <w:r>
          <w:t xml:space="preserve"> communications</w:t>
        </w:r>
      </w:ins>
    </w:p>
    <w:p w14:paraId="1973A51B" w14:textId="7E6FC9CF" w:rsidR="008F1AFF" w:rsidRDefault="008F1AFF" w:rsidP="008F1AFF">
      <w:pPr>
        <w:pStyle w:val="Bullet1"/>
        <w:rPr>
          <w:moveTo w:id="66" w:author="Eckhoff,Dirk" w:date="2020-10-12T13:44:00Z"/>
        </w:rPr>
      </w:pPr>
      <w:moveToRangeStart w:id="67" w:author="Eckhoff,Dirk" w:date="2020-10-12T13:44:00Z" w:name="move53402672"/>
      <w:moveTo w:id="68" w:author="Eckhoff,Dirk" w:date="2020-10-12T13:44:00Z">
        <w:del w:id="69" w:author="Sundklev Monica" w:date="2021-09-28T14:25:00Z">
          <w:r w:rsidDel="00C01DB5">
            <w:delText>Vessel Traffic Services</w:delText>
          </w:r>
        </w:del>
      </w:moveTo>
      <w:ins w:id="70" w:author="Sundklev Monica" w:date="2021-09-28T14:25:00Z">
        <w:r w:rsidR="00C01DB5">
          <w:t>VTS</w:t>
        </w:r>
      </w:ins>
      <w:moveTo w:id="71" w:author="Eckhoff,Dirk" w:date="2020-10-12T13:44:00Z">
        <w:r>
          <w:t xml:space="preserve"> auditing and assessing</w:t>
        </w:r>
      </w:moveTo>
    </w:p>
    <w:p w14:paraId="1973A51C" w14:textId="6F12F0FA" w:rsidR="008F1AFF" w:rsidRPr="00BE0675" w:rsidRDefault="008F1AFF" w:rsidP="008F1AFF">
      <w:pPr>
        <w:pStyle w:val="Bullet1"/>
        <w:rPr>
          <w:moveTo w:id="72" w:author="Eckhoff,Dirk" w:date="2020-10-12T13:44:00Z"/>
        </w:rPr>
      </w:pPr>
      <w:moveTo w:id="73" w:author="Eckhoff,Dirk" w:date="2020-10-12T13:44:00Z">
        <w:del w:id="74" w:author="Sundklev Monica" w:date="2021-09-28T14:25:00Z">
          <w:r w:rsidDel="00C01DB5">
            <w:delText>Vessel Traffic Services</w:delText>
          </w:r>
        </w:del>
      </w:moveTo>
      <w:ins w:id="75" w:author="Sundklev Monica" w:date="2021-09-28T14:25:00Z">
        <w:r w:rsidR="00C01DB5">
          <w:t>VTS</w:t>
        </w:r>
      </w:ins>
      <w:moveTo w:id="76" w:author="Eckhoff,Dirk" w:date="2020-10-12T13:44:00Z">
        <w:r>
          <w:t xml:space="preserve"> additional services</w:t>
        </w:r>
      </w:moveTo>
    </w:p>
    <w:moveToRangeEnd w:id="67"/>
    <w:p w14:paraId="1973A51D" w14:textId="77777777" w:rsidR="008F1AFF" w:rsidDel="007F3F4A" w:rsidRDefault="008F1AFF" w:rsidP="007F3F4A">
      <w:pPr>
        <w:pStyle w:val="Bullet1"/>
        <w:numPr>
          <w:ilvl w:val="0"/>
          <w:numId w:val="0"/>
        </w:numPr>
        <w:rPr>
          <w:del w:id="77" w:author="Eckhoff,Dirk" w:date="2020-10-12T13:45:00Z"/>
        </w:rPr>
      </w:pPr>
    </w:p>
    <w:p w14:paraId="1973A51E" w14:textId="534DCC7A" w:rsidR="00457308" w:rsidRDefault="00AA2802" w:rsidP="004259CB">
      <w:pPr>
        <w:pStyle w:val="Bullet1"/>
      </w:pPr>
      <w:del w:id="78" w:author="Sundklev Monica" w:date="2021-09-28T14:25:00Z">
        <w:r w:rsidDel="00C01DB5">
          <w:delText>Vessel Traffic Services</w:delText>
        </w:r>
      </w:del>
      <w:ins w:id="79" w:author="Sundklev Monica" w:date="2021-09-28T14:25:00Z">
        <w:r w:rsidR="00C01DB5">
          <w:t>VTS</w:t>
        </w:r>
      </w:ins>
      <w:r>
        <w:t xml:space="preserve"> data and information m</w:t>
      </w:r>
      <w:r w:rsidR="00457308">
        <w:t>anagement</w:t>
      </w:r>
    </w:p>
    <w:p w14:paraId="1973A51F" w14:textId="77777777" w:rsidR="00457308" w:rsidDel="008F1AFF" w:rsidRDefault="00457308" w:rsidP="004259CB">
      <w:pPr>
        <w:pStyle w:val="Bullet1"/>
        <w:rPr>
          <w:del w:id="80" w:author="Eckhoff,Dirk" w:date="2020-10-12T13:42:00Z"/>
        </w:rPr>
      </w:pPr>
      <w:del w:id="81" w:author="Eckhoff,Dirk" w:date="2020-10-12T13:42:00Z">
        <w:r w:rsidDel="008F1AFF">
          <w:delText>Vessel Traffic S</w:delText>
        </w:r>
        <w:r w:rsidR="00AA2802" w:rsidDel="008F1AFF">
          <w:delText>ervices c</w:delText>
        </w:r>
        <w:r w:rsidDel="008F1AFF">
          <w:delText>ommunications</w:delText>
        </w:r>
      </w:del>
    </w:p>
    <w:p w14:paraId="1973A520" w14:textId="2C3A699C" w:rsidR="00457308" w:rsidRDefault="00AA2802" w:rsidP="004259CB">
      <w:pPr>
        <w:pStyle w:val="Bullet1"/>
      </w:pPr>
      <w:del w:id="82" w:author="Sundklev Monica" w:date="2021-09-28T14:25:00Z">
        <w:r w:rsidDel="00C01DB5">
          <w:delText>Vessel Traffic Services</w:delText>
        </w:r>
      </w:del>
      <w:ins w:id="83" w:author="Sundklev Monica" w:date="2021-09-28T14:25:00Z">
        <w:r w:rsidR="00C01DB5">
          <w:t>VTS</w:t>
        </w:r>
      </w:ins>
      <w:r>
        <w:t xml:space="preserve"> t</w:t>
      </w:r>
      <w:r w:rsidR="00457308">
        <w:t>echnologies</w:t>
      </w:r>
    </w:p>
    <w:p w14:paraId="1973A521" w14:textId="77777777" w:rsidR="00457308" w:rsidDel="008F1AFF" w:rsidRDefault="006B50D5" w:rsidP="004259CB">
      <w:pPr>
        <w:pStyle w:val="Bullet1"/>
        <w:rPr>
          <w:moveFrom w:id="84" w:author="Eckhoff,Dirk" w:date="2020-10-12T13:44:00Z"/>
        </w:rPr>
      </w:pPr>
      <w:moveFromRangeStart w:id="85" w:author="Eckhoff,Dirk" w:date="2020-10-12T13:44:00Z" w:name="move53402672"/>
      <w:moveFrom w:id="86" w:author="Eckhoff,Dirk" w:date="2020-10-12T13:44:00Z">
        <w:r w:rsidDel="008F1AFF">
          <w:t>Vessel Traffic Services a</w:t>
        </w:r>
        <w:r w:rsidR="00AA2802" w:rsidDel="008F1AFF">
          <w:t>uditing and a</w:t>
        </w:r>
        <w:r w:rsidR="007A7993" w:rsidDel="008F1AFF">
          <w:t>ssessing</w:t>
        </w:r>
      </w:moveFrom>
    </w:p>
    <w:p w14:paraId="1973A522" w14:textId="77777777" w:rsidR="00A40365" w:rsidRPr="00BE0675" w:rsidDel="008F1AFF" w:rsidRDefault="00A40365" w:rsidP="004259CB">
      <w:pPr>
        <w:pStyle w:val="Bullet1"/>
        <w:rPr>
          <w:moveFrom w:id="87" w:author="Eckhoff,Dirk" w:date="2020-10-12T13:44:00Z"/>
        </w:rPr>
      </w:pPr>
      <w:moveFrom w:id="88" w:author="Eckhoff,Dirk" w:date="2020-10-12T13:44:00Z">
        <w:r w:rsidDel="008F1AFF">
          <w:t xml:space="preserve">Vessel Traffic </w:t>
        </w:r>
        <w:r w:rsidR="000A21EC" w:rsidDel="008F1AFF">
          <w:t xml:space="preserve">Services </w:t>
        </w:r>
        <w:r w:rsidDel="008F1AFF">
          <w:t>additional services</w:t>
        </w:r>
      </w:moveFrom>
      <w:commentRangeEnd w:id="55"/>
      <w:r w:rsidR="008F1AFF">
        <w:rPr>
          <w:rStyle w:val="Kommentarsreferens"/>
          <w:color w:val="auto"/>
          <w:lang w:val="en-US"/>
        </w:rPr>
        <w:commentReference w:id="55"/>
      </w:r>
    </w:p>
    <w:p w14:paraId="1973A523" w14:textId="77777777" w:rsidR="004259CB" w:rsidRPr="004259CB" w:rsidRDefault="004259CB" w:rsidP="004259CB">
      <w:pPr>
        <w:pStyle w:val="Rubrik1"/>
        <w:tabs>
          <w:tab w:val="clear" w:pos="0"/>
        </w:tabs>
        <w:spacing w:before="0"/>
        <w:ind w:left="0" w:firstLine="0"/>
        <w:rPr>
          <w:caps w:val="0"/>
        </w:rPr>
      </w:pPr>
      <w:bookmarkStart w:id="89" w:name="_Toc455587604"/>
      <w:bookmarkStart w:id="90" w:name="_Toc455589136"/>
      <w:bookmarkStart w:id="91" w:name="_Toc432687599"/>
      <w:bookmarkStart w:id="92" w:name="_Toc464033447"/>
      <w:bookmarkStart w:id="93" w:name="_Toc464136442"/>
      <w:bookmarkStart w:id="94" w:name="_Toc464139608"/>
      <w:bookmarkEnd w:id="89"/>
      <w:bookmarkEnd w:id="90"/>
      <w:moveFromRangeEnd w:id="85"/>
      <w:r w:rsidRPr="004259CB">
        <w:rPr>
          <w:caps w:val="0"/>
        </w:rPr>
        <w:t>REFERENCED DOCUMENT</w:t>
      </w:r>
      <w:r w:rsidR="00757F9E" w:rsidRPr="004259CB">
        <w:rPr>
          <w:caps w:val="0"/>
        </w:rPr>
        <w:t>S</w:t>
      </w:r>
      <w:bookmarkEnd w:id="91"/>
      <w:bookmarkEnd w:id="92"/>
      <w:bookmarkEnd w:id="93"/>
      <w:bookmarkEnd w:id="94"/>
    </w:p>
    <w:p w14:paraId="1973A524" w14:textId="77777777" w:rsidR="004259CB" w:rsidRPr="004259CB" w:rsidRDefault="004259CB" w:rsidP="004259CB">
      <w:pPr>
        <w:pStyle w:val="Sparationtitre1"/>
        <w:rPr>
          <w:lang w:val="en-GB"/>
        </w:rPr>
      </w:pPr>
    </w:p>
    <w:p w14:paraId="1973A525" w14:textId="77777777" w:rsidR="004259CB" w:rsidRPr="004259CB" w:rsidRDefault="004259CB" w:rsidP="0057692D">
      <w:pPr>
        <w:pStyle w:val="Textedesaisie"/>
        <w:spacing w:after="120"/>
        <w:rPr>
          <w:lang w:val="en-GB"/>
        </w:rPr>
      </w:pPr>
      <w:commentRangeStart w:id="95"/>
      <w:r w:rsidRPr="004259CB">
        <w:rPr>
          <w:lang w:val="en-GB"/>
        </w:rPr>
        <w:t xml:space="preserve">In this Standard, any reference to a Recommendation is to the most recent version approved by the IALA Council. </w:t>
      </w:r>
      <w:commentRangeEnd w:id="95"/>
      <w:r w:rsidR="00A24FEF">
        <w:rPr>
          <w:rStyle w:val="Kommentarsreferens"/>
          <w:color w:val="auto"/>
        </w:rPr>
        <w:commentReference w:id="95"/>
      </w:r>
    </w:p>
    <w:p w14:paraId="1973A526" w14:textId="77777777" w:rsidR="003371B3" w:rsidRPr="004259CB" w:rsidRDefault="003371B3" w:rsidP="003371B3">
      <w:pPr>
        <w:pStyle w:val="Brdtext"/>
      </w:pPr>
      <w:bookmarkStart w:id="96" w:name="_Toc455589139"/>
      <w:bookmarkEnd w:id="96"/>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p>
    <w:p w14:paraId="1973A527" w14:textId="2976776F"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ins w:id="97" w:author="Sundklev Monica" w:date="2021-09-29T12:31:00Z">
        <w:r w:rsidR="00A24FEF">
          <w:rPr>
            <w:lang w:val="en-GB"/>
          </w:rPr>
          <w:t xml:space="preserve"> </w:t>
        </w:r>
      </w:ins>
      <w:commentRangeStart w:id="98"/>
      <w:ins w:id="99" w:author="Sundklev Monica" w:date="2021-09-29T12:32:00Z">
        <w:r w:rsidR="00A24FEF">
          <w:rPr>
            <w:lang w:val="en-GB"/>
          </w:rPr>
          <w:t>In order t</w:t>
        </w:r>
      </w:ins>
      <w:ins w:id="100" w:author="Sundklev Monica" w:date="2021-09-29T12:31:00Z">
        <w:r w:rsidR="00A24FEF" w:rsidRPr="00A24FEF">
          <w:rPr>
            <w:lang w:val="en-GB"/>
          </w:rPr>
          <w:t>o demonstrat</w:t>
        </w:r>
        <w:r w:rsidR="00A24FEF">
          <w:rPr>
            <w:lang w:val="en-GB"/>
          </w:rPr>
          <w:t>e compliance with this</w:t>
        </w:r>
        <w:r w:rsidR="00A24FEF" w:rsidRPr="00A24FEF">
          <w:rPr>
            <w:lang w:val="en-GB"/>
          </w:rPr>
          <w:t xml:space="preserve"> </w:t>
        </w:r>
      </w:ins>
      <w:ins w:id="101" w:author="Sundklev Monica" w:date="2021-09-29T12:32:00Z">
        <w:r w:rsidR="00A24FEF">
          <w:rPr>
            <w:lang w:val="en-GB"/>
          </w:rPr>
          <w:t xml:space="preserve">Standard and the </w:t>
        </w:r>
      </w:ins>
      <w:ins w:id="102" w:author="Sundklev Monica" w:date="2021-09-29T12:33:00Z">
        <w:r w:rsidR="00A24FEF">
          <w:rPr>
            <w:lang w:val="en-GB"/>
          </w:rPr>
          <w:t>r</w:t>
        </w:r>
      </w:ins>
      <w:ins w:id="103" w:author="Sundklev Monica" w:date="2021-09-29T12:31:00Z">
        <w:r w:rsidR="00A24FEF" w:rsidRPr="00A24FEF">
          <w:rPr>
            <w:lang w:val="en-GB"/>
          </w:rPr>
          <w:t>ecommendation</w:t>
        </w:r>
      </w:ins>
      <w:ins w:id="104" w:author="Sundklev Monica" w:date="2021-09-29T12:33:00Z">
        <w:r w:rsidR="00A24FEF">
          <w:rPr>
            <w:lang w:val="en-GB"/>
          </w:rPr>
          <w:t>s</w:t>
        </w:r>
      </w:ins>
      <w:ins w:id="105" w:author="Sundklev Monica" w:date="2021-09-29T12:31:00Z">
        <w:r w:rsidR="00A24FEF" w:rsidRPr="00A24FEF">
          <w:rPr>
            <w:lang w:val="en-GB"/>
          </w:rPr>
          <w:t xml:space="preserve"> </w:t>
        </w:r>
      </w:ins>
      <w:ins w:id="106" w:author="Sundklev Monica" w:date="2021-09-29T12:33:00Z">
        <w:r w:rsidR="00A24FEF">
          <w:rPr>
            <w:lang w:val="en-GB"/>
          </w:rPr>
          <w:t xml:space="preserve">below, </w:t>
        </w:r>
      </w:ins>
      <w:ins w:id="107" w:author="Sundklev Monica" w:date="2021-09-29T12:31:00Z">
        <w:r w:rsidR="00A24FEF" w:rsidRPr="00A24FEF">
          <w:rPr>
            <w:lang w:val="en-GB"/>
          </w:rPr>
          <w:t xml:space="preserve">the </w:t>
        </w:r>
      </w:ins>
      <w:ins w:id="108" w:author="Sundklev Monica" w:date="2021-10-06T12:38:00Z">
        <w:r w:rsidR="00CC4C69">
          <w:rPr>
            <w:lang w:val="en-GB"/>
          </w:rPr>
          <w:t xml:space="preserve">normative </w:t>
        </w:r>
      </w:ins>
      <w:ins w:id="109" w:author="Sundklev Monica" w:date="2021-09-29T12:31:00Z">
        <w:r w:rsidR="00A24FEF" w:rsidRPr="00A24FEF">
          <w:rPr>
            <w:lang w:val="en-GB"/>
          </w:rPr>
          <w:t xml:space="preserve">provisions of the associated guidelines </w:t>
        </w:r>
      </w:ins>
      <w:ins w:id="110" w:author="Sundklev Monica" w:date="2021-09-29T12:33:00Z">
        <w:r w:rsidR="00A24FEF">
          <w:rPr>
            <w:lang w:val="en-GB"/>
          </w:rPr>
          <w:t xml:space="preserve">also </w:t>
        </w:r>
      </w:ins>
      <w:ins w:id="111" w:author="Sundklev Monica" w:date="2021-09-29T12:31:00Z">
        <w:r w:rsidR="00A24FEF" w:rsidRPr="00A24FEF">
          <w:rPr>
            <w:lang w:val="en-GB"/>
          </w:rPr>
          <w:t>need to be implemented</w:t>
        </w:r>
      </w:ins>
      <w:ins w:id="112" w:author="Sundklev Monica" w:date="2021-09-29T12:33:00Z">
        <w:r w:rsidR="00A24FEF">
          <w:rPr>
            <w:lang w:val="en-GB"/>
          </w:rPr>
          <w:t>.</w:t>
        </w:r>
        <w:commentRangeEnd w:id="98"/>
        <w:r w:rsidR="00A24FEF">
          <w:rPr>
            <w:rStyle w:val="Kommentarsreferens"/>
            <w:color w:val="auto"/>
          </w:rPr>
          <w:commentReference w:id="98"/>
        </w:r>
      </w:ins>
    </w:p>
    <w:p w14:paraId="1973A528" w14:textId="77777777" w:rsidR="004259CB" w:rsidRPr="004259CB" w:rsidRDefault="004259CB" w:rsidP="004259CB">
      <w:pPr>
        <w:pStyle w:val="Textedesaisie"/>
        <w:rPr>
          <w:lang w:val="en-GB"/>
        </w:rPr>
      </w:pPr>
    </w:p>
    <w:tbl>
      <w:tblPr>
        <w:tblStyle w:val="Tabellrutnt"/>
        <w:tblW w:w="10343" w:type="dxa"/>
        <w:jc w:val="center"/>
        <w:tblLayout w:type="fixed"/>
        <w:tblLook w:val="04A0" w:firstRow="1" w:lastRow="0" w:firstColumn="1" w:lastColumn="0" w:noHBand="0" w:noVBand="1"/>
      </w:tblPr>
      <w:tblGrid>
        <w:gridCol w:w="2526"/>
        <w:gridCol w:w="1580"/>
        <w:gridCol w:w="6237"/>
      </w:tblGrid>
      <w:tr w:rsidR="004259CB" w:rsidRPr="004259CB" w14:paraId="1973A52C" w14:textId="77777777" w:rsidTr="0057692D">
        <w:trPr>
          <w:jc w:val="center"/>
        </w:trPr>
        <w:tc>
          <w:tcPr>
            <w:tcW w:w="2526" w:type="dxa"/>
          </w:tcPr>
          <w:p w14:paraId="1973A529" w14:textId="77777777" w:rsidR="004259CB" w:rsidRPr="004259CB" w:rsidRDefault="004259CB" w:rsidP="00BA0EEF">
            <w:pPr>
              <w:spacing w:before="120" w:after="120"/>
              <w:rPr>
                <w:b/>
                <w:sz w:val="22"/>
                <w:lang w:val="en-GB"/>
              </w:rPr>
            </w:pPr>
            <w:commentRangeStart w:id="113"/>
            <w:r w:rsidRPr="004259CB">
              <w:rPr>
                <w:b/>
                <w:sz w:val="22"/>
                <w:lang w:val="en-GB"/>
              </w:rPr>
              <w:t>Scope</w:t>
            </w:r>
          </w:p>
        </w:tc>
        <w:tc>
          <w:tcPr>
            <w:tcW w:w="1580" w:type="dxa"/>
          </w:tcPr>
          <w:p w14:paraId="1973A52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2B" w14:textId="77777777" w:rsidR="004259CB" w:rsidRPr="004259CB" w:rsidRDefault="004259CB" w:rsidP="00BA0EEF">
            <w:pPr>
              <w:spacing w:before="120" w:after="120"/>
              <w:rPr>
                <w:b/>
                <w:sz w:val="22"/>
                <w:lang w:val="en-GB"/>
              </w:rPr>
            </w:pPr>
            <w:r w:rsidRPr="004259CB">
              <w:rPr>
                <w:b/>
                <w:sz w:val="22"/>
                <w:lang w:val="en-GB"/>
              </w:rPr>
              <w:t>Title</w:t>
            </w:r>
            <w:commentRangeEnd w:id="113"/>
            <w:r w:rsidR="00286144">
              <w:rPr>
                <w:rStyle w:val="Kommentarsreferens"/>
              </w:rPr>
              <w:commentReference w:id="113"/>
            </w:r>
          </w:p>
        </w:tc>
      </w:tr>
      <w:tr w:rsidR="005A181A" w:rsidRPr="004259CB" w14:paraId="1973A530" w14:textId="77777777" w:rsidTr="0057692D">
        <w:trPr>
          <w:jc w:val="center"/>
        </w:trPr>
        <w:tc>
          <w:tcPr>
            <w:tcW w:w="2526" w:type="dxa"/>
          </w:tcPr>
          <w:p w14:paraId="1973A52D" w14:textId="32D52B90" w:rsidR="005A181A" w:rsidRPr="00085375" w:rsidRDefault="007A7993" w:rsidP="00BA0EEF">
            <w:pPr>
              <w:spacing w:before="120" w:after="120"/>
              <w:rPr>
                <w:b/>
                <w:sz w:val="22"/>
                <w:lang w:val="en-GB"/>
              </w:rPr>
            </w:pPr>
            <w:del w:id="114" w:author="Sundklev Monica" w:date="2021-09-28T16:14:00Z">
              <w:r w:rsidDel="00396FC0">
                <w:rPr>
                  <w:b/>
                  <w:sz w:val="22"/>
                  <w:lang w:val="en-GB"/>
                </w:rPr>
                <w:delText>Vessel Traffic Services</w:delText>
              </w:r>
            </w:del>
            <w:ins w:id="115" w:author="Sundklev Monica" w:date="2021-09-28T16:14:00Z">
              <w:r w:rsidR="00396FC0">
                <w:rPr>
                  <w:b/>
                  <w:sz w:val="22"/>
                  <w:lang w:val="en-GB"/>
                </w:rPr>
                <w:t>VTS</w:t>
              </w:r>
            </w:ins>
            <w:r>
              <w:rPr>
                <w:b/>
                <w:sz w:val="22"/>
                <w:lang w:val="en-GB"/>
              </w:rPr>
              <w:t xml:space="preserve"> i</w:t>
            </w:r>
            <w:r w:rsidR="0060160B" w:rsidRPr="0060160B">
              <w:rPr>
                <w:b/>
                <w:sz w:val="22"/>
                <w:lang w:val="en-GB"/>
              </w:rPr>
              <w:t>mplementation</w:t>
            </w:r>
          </w:p>
        </w:tc>
        <w:tc>
          <w:tcPr>
            <w:tcW w:w="1580" w:type="dxa"/>
          </w:tcPr>
          <w:p w14:paraId="1973A52E" w14:textId="377DD5F9" w:rsidR="005A181A" w:rsidRDefault="00983673" w:rsidP="007678FC">
            <w:pPr>
              <w:spacing w:before="120" w:after="120"/>
              <w:rPr>
                <w:sz w:val="22"/>
                <w:lang w:val="en-GB"/>
              </w:rPr>
            </w:pPr>
            <w:ins w:id="116" w:author="Jeon MinSu" w:date="2021-09-03T11:23:00Z">
              <w:r>
                <w:rPr>
                  <w:sz w:val="22"/>
                  <w:lang w:val="en-GB"/>
                </w:rPr>
                <w:t>R</w:t>
              </w:r>
            </w:ins>
            <w:del w:id="117" w:author="Jeon MinSu" w:date="2021-09-03T11:23:00Z">
              <w:r w:rsidR="0060160B" w:rsidDel="00983673">
                <w:rPr>
                  <w:sz w:val="22"/>
                  <w:lang w:val="en-GB"/>
                </w:rPr>
                <w:delText>V-</w:delText>
              </w:r>
            </w:del>
            <w:ins w:id="118" w:author="Jeon MinSu" w:date="2021-09-03T11:23:00Z">
              <w:r>
                <w:rPr>
                  <w:sz w:val="22"/>
                  <w:lang w:val="en-GB"/>
                </w:rPr>
                <w:t>0</w:t>
              </w:r>
            </w:ins>
            <w:r w:rsidR="0060160B">
              <w:rPr>
                <w:sz w:val="22"/>
                <w:lang w:val="en-GB"/>
              </w:rPr>
              <w:t>119</w:t>
            </w:r>
          </w:p>
        </w:tc>
        <w:tc>
          <w:tcPr>
            <w:tcW w:w="6237" w:type="dxa"/>
          </w:tcPr>
          <w:p w14:paraId="1973A52F" w14:textId="33A54170" w:rsidR="005A181A" w:rsidRPr="00085375" w:rsidRDefault="00396FC0" w:rsidP="00BA0EEF">
            <w:pPr>
              <w:spacing w:before="120" w:after="120"/>
              <w:rPr>
                <w:sz w:val="22"/>
                <w:lang w:val="en-GB"/>
              </w:rPr>
            </w:pPr>
            <w:commentRangeStart w:id="119"/>
            <w:ins w:id="120" w:author="Sundklev Monica" w:date="2021-09-28T16:14:00Z">
              <w:r w:rsidRPr="00396FC0">
                <w:rPr>
                  <w:sz w:val="22"/>
                  <w:lang w:val="en-GB"/>
                </w:rPr>
                <w:t>Establishment of a VTS</w:t>
              </w:r>
            </w:ins>
            <w:del w:id="121" w:author="Sundklev Monica" w:date="2021-09-28T16:14:00Z">
              <w:r w:rsidR="0060160B" w:rsidRPr="0060160B" w:rsidDel="00396FC0">
                <w:rPr>
                  <w:sz w:val="22"/>
                  <w:lang w:val="en-GB"/>
                </w:rPr>
                <w:delText>The Implementation of Vessel Traffic Services</w:delText>
              </w:r>
            </w:del>
            <w:commentRangeEnd w:id="119"/>
            <w:r w:rsidR="00BB2351">
              <w:rPr>
                <w:rStyle w:val="Kommentarsreferens"/>
              </w:rPr>
              <w:commentReference w:id="119"/>
            </w:r>
          </w:p>
        </w:tc>
      </w:tr>
      <w:tr w:rsidR="0060160B" w:rsidRPr="004259CB" w14:paraId="1973A534" w14:textId="77777777" w:rsidTr="0057692D">
        <w:trPr>
          <w:jc w:val="center"/>
        </w:trPr>
        <w:tc>
          <w:tcPr>
            <w:tcW w:w="2526" w:type="dxa"/>
          </w:tcPr>
          <w:p w14:paraId="1973A531" w14:textId="16D95B33" w:rsidR="0060160B" w:rsidRPr="00085375" w:rsidRDefault="00EE2C05" w:rsidP="00BA0EEF">
            <w:pPr>
              <w:spacing w:before="120" w:after="120"/>
              <w:rPr>
                <w:b/>
                <w:sz w:val="22"/>
                <w:lang w:val="en-GB"/>
              </w:rPr>
            </w:pPr>
            <w:del w:id="122" w:author="Sundklev Monica" w:date="2021-09-28T16:14:00Z">
              <w:r w:rsidRPr="00EE2C05" w:rsidDel="00396FC0">
                <w:rPr>
                  <w:b/>
                  <w:sz w:val="22"/>
                  <w:lang w:val="en-GB"/>
                </w:rPr>
                <w:delText>Vessel Traffic Services</w:delText>
              </w:r>
            </w:del>
            <w:ins w:id="123" w:author="Sundklev Monica" w:date="2021-09-28T16:14:00Z">
              <w:r w:rsidR="00396FC0">
                <w:rPr>
                  <w:b/>
                  <w:sz w:val="22"/>
                  <w:lang w:val="en-GB"/>
                </w:rPr>
                <w:t>VTS</w:t>
              </w:r>
            </w:ins>
            <w:r w:rsidR="007A7993">
              <w:rPr>
                <w:b/>
                <w:sz w:val="22"/>
                <w:lang w:val="en-GB"/>
              </w:rPr>
              <w:t xml:space="preserve"> o</w:t>
            </w:r>
            <w:r>
              <w:rPr>
                <w:b/>
                <w:sz w:val="22"/>
                <w:lang w:val="en-GB"/>
              </w:rPr>
              <w:t>perations</w:t>
            </w:r>
          </w:p>
        </w:tc>
        <w:tc>
          <w:tcPr>
            <w:tcW w:w="1580" w:type="dxa"/>
          </w:tcPr>
          <w:p w14:paraId="1973A532" w14:textId="619E867A" w:rsidR="0060160B" w:rsidRDefault="00EE2C05" w:rsidP="007678FC">
            <w:pPr>
              <w:spacing w:before="120" w:after="120"/>
              <w:rPr>
                <w:sz w:val="22"/>
                <w:lang w:val="en-GB"/>
              </w:rPr>
            </w:pPr>
            <w:del w:id="124" w:author="Jeon MinSu" w:date="2021-09-03T11:23:00Z">
              <w:r w:rsidDel="00983673">
                <w:rPr>
                  <w:sz w:val="22"/>
                  <w:lang w:val="en-GB"/>
                </w:rPr>
                <w:delText>V-</w:delText>
              </w:r>
            </w:del>
            <w:ins w:id="125" w:author="Jeon MinSu" w:date="2021-09-03T11:23:00Z">
              <w:r w:rsidR="00983673">
                <w:rPr>
                  <w:sz w:val="22"/>
                  <w:lang w:val="en-GB"/>
                </w:rPr>
                <w:t>R0</w:t>
              </w:r>
            </w:ins>
            <w:r>
              <w:rPr>
                <w:sz w:val="22"/>
                <w:lang w:val="en-GB"/>
              </w:rPr>
              <w:t>127</w:t>
            </w:r>
          </w:p>
        </w:tc>
        <w:tc>
          <w:tcPr>
            <w:tcW w:w="6237" w:type="dxa"/>
          </w:tcPr>
          <w:p w14:paraId="1973A533" w14:textId="77777777"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396FC0" w:rsidRPr="004259CB" w14:paraId="2B1AD589" w14:textId="77777777" w:rsidTr="00295FFB">
        <w:trPr>
          <w:jc w:val="center"/>
        </w:trPr>
        <w:tc>
          <w:tcPr>
            <w:tcW w:w="2526" w:type="dxa"/>
          </w:tcPr>
          <w:p w14:paraId="4C1FC4E7" w14:textId="7DA913A2" w:rsidR="00396FC0" w:rsidRPr="00EE2C05" w:rsidRDefault="00396FC0" w:rsidP="00295FFB">
            <w:pPr>
              <w:spacing w:before="144" w:after="120"/>
              <w:rPr>
                <w:moveTo w:id="126" w:author="Sundklev Monica" w:date="2021-09-28T16:15:00Z"/>
                <w:b/>
                <w:sz w:val="22"/>
                <w:lang w:val="en-GB"/>
              </w:rPr>
            </w:pPr>
            <w:moveToRangeStart w:id="127" w:author="Sundklev Monica" w:date="2021-09-28T16:15:00Z" w:name="move83738140"/>
            <w:moveTo w:id="128" w:author="Sundklev Monica" w:date="2021-09-28T16:15:00Z">
              <w:del w:id="129" w:author="Sundklev Monica" w:date="2021-09-28T16:16:00Z">
                <w:r w:rsidRPr="00303C56" w:rsidDel="00396FC0">
                  <w:rPr>
                    <w:b/>
                    <w:sz w:val="22"/>
                    <w:lang w:val="en-GB"/>
                  </w:rPr>
                  <w:delText>Vessel Traffic Services</w:delText>
                </w:r>
              </w:del>
            </w:moveTo>
            <w:ins w:id="130" w:author="Sundklev Monica" w:date="2021-09-28T16:16:00Z">
              <w:r>
                <w:rPr>
                  <w:b/>
                  <w:sz w:val="22"/>
                  <w:lang w:val="en-GB"/>
                </w:rPr>
                <w:t>VTS</w:t>
              </w:r>
            </w:ins>
            <w:moveTo w:id="131" w:author="Sundklev Monica" w:date="2021-09-28T16:15:00Z">
              <w:r w:rsidRPr="00303C56">
                <w:rPr>
                  <w:b/>
                  <w:sz w:val="22"/>
                  <w:lang w:val="en-GB"/>
                </w:rPr>
                <w:t xml:space="preserve"> communications</w:t>
              </w:r>
            </w:moveTo>
          </w:p>
        </w:tc>
        <w:tc>
          <w:tcPr>
            <w:tcW w:w="1580" w:type="dxa"/>
          </w:tcPr>
          <w:p w14:paraId="79D1AF0D" w14:textId="77777777" w:rsidR="00396FC0" w:rsidRPr="00AE4193" w:rsidRDefault="00396FC0" w:rsidP="00295FFB">
            <w:pPr>
              <w:spacing w:before="144" w:after="120"/>
              <w:rPr>
                <w:moveTo w:id="132" w:author="Sundklev Monica" w:date="2021-09-28T16:15:00Z"/>
                <w:sz w:val="22"/>
                <w:lang w:val="en-GB"/>
              </w:rPr>
            </w:pPr>
            <w:moveTo w:id="133" w:author="Sundklev Monica" w:date="2021-09-28T16:15:00Z">
              <w:r w:rsidRPr="00AE4193">
                <w:rPr>
                  <w:sz w:val="22"/>
                  <w:lang w:val="en-GB"/>
                </w:rPr>
                <w:t>R1012</w:t>
              </w:r>
            </w:moveTo>
          </w:p>
        </w:tc>
        <w:tc>
          <w:tcPr>
            <w:tcW w:w="6237" w:type="dxa"/>
          </w:tcPr>
          <w:p w14:paraId="7C357D74" w14:textId="77777777" w:rsidR="00396FC0" w:rsidRPr="00EE2C05" w:rsidRDefault="00396FC0" w:rsidP="00295FFB">
            <w:pPr>
              <w:spacing w:before="144" w:after="120"/>
              <w:rPr>
                <w:moveTo w:id="134" w:author="Sundklev Monica" w:date="2021-09-28T16:15:00Z"/>
                <w:sz w:val="22"/>
                <w:lang w:val="en-GB"/>
              </w:rPr>
            </w:pPr>
            <w:moveTo w:id="135" w:author="Sundklev Monica" w:date="2021-09-28T16:15:00Z">
              <w:r w:rsidRPr="00303C56">
                <w:rPr>
                  <w:sz w:val="22"/>
                  <w:lang w:val="en-GB"/>
                </w:rPr>
                <w:t>VTS Communications</w:t>
              </w:r>
            </w:moveTo>
          </w:p>
        </w:tc>
      </w:tr>
      <w:tr w:rsidR="00396FC0" w:rsidRPr="004259CB" w14:paraId="0D162CEC" w14:textId="77777777" w:rsidTr="00295FFB">
        <w:trPr>
          <w:jc w:val="center"/>
        </w:trPr>
        <w:tc>
          <w:tcPr>
            <w:tcW w:w="2526" w:type="dxa"/>
          </w:tcPr>
          <w:p w14:paraId="557DA898" w14:textId="4E4A09E1" w:rsidR="00396FC0" w:rsidRPr="00EE2C05" w:rsidRDefault="00396FC0" w:rsidP="00295FFB">
            <w:pPr>
              <w:spacing w:before="120" w:after="120"/>
              <w:rPr>
                <w:moveTo w:id="136" w:author="Sundklev Monica" w:date="2021-09-28T16:15:00Z"/>
                <w:b/>
                <w:sz w:val="22"/>
                <w:lang w:val="en-GB"/>
              </w:rPr>
            </w:pPr>
            <w:moveToRangeStart w:id="137" w:author="Sundklev Monica" w:date="2021-09-28T16:15:00Z" w:name="move83738154"/>
            <w:moveToRangeEnd w:id="127"/>
            <w:moveTo w:id="138" w:author="Sundklev Monica" w:date="2021-09-28T16:15:00Z">
              <w:del w:id="139" w:author="Sundklev Monica" w:date="2021-09-28T16:16:00Z">
                <w:r w:rsidRPr="00303C56" w:rsidDel="00396FC0">
                  <w:rPr>
                    <w:b/>
                    <w:sz w:val="22"/>
                    <w:lang w:val="en-GB"/>
                  </w:rPr>
                  <w:delText>Vessel Traffic Services</w:delText>
                </w:r>
              </w:del>
            </w:moveTo>
            <w:ins w:id="140" w:author="Sundklev Monica" w:date="2021-09-28T16:16:00Z">
              <w:r>
                <w:rPr>
                  <w:b/>
                  <w:sz w:val="22"/>
                  <w:lang w:val="en-GB"/>
                </w:rPr>
                <w:t>VTS</w:t>
              </w:r>
            </w:ins>
            <w:moveTo w:id="141" w:author="Sundklev Monica" w:date="2021-09-28T16:15:00Z">
              <w:r w:rsidRPr="00303C56">
                <w:rPr>
                  <w:b/>
                  <w:sz w:val="22"/>
                  <w:lang w:val="en-GB"/>
                </w:rPr>
                <w:t xml:space="preserve"> </w:t>
              </w:r>
              <w:r>
                <w:rPr>
                  <w:b/>
                  <w:sz w:val="22"/>
                  <w:lang w:val="en-GB"/>
                </w:rPr>
                <w:t>auditing and assessing</w:t>
              </w:r>
              <w:r w:rsidRPr="00303C56">
                <w:rPr>
                  <w:b/>
                  <w:sz w:val="22"/>
                  <w:lang w:val="en-GB"/>
                </w:rPr>
                <w:t xml:space="preserve"> </w:t>
              </w:r>
            </w:moveTo>
          </w:p>
        </w:tc>
        <w:tc>
          <w:tcPr>
            <w:tcW w:w="1580" w:type="dxa"/>
          </w:tcPr>
          <w:p w14:paraId="50B9AFBA" w14:textId="77777777" w:rsidR="00396FC0" w:rsidRPr="00AE4193" w:rsidRDefault="00396FC0" w:rsidP="00295FFB">
            <w:pPr>
              <w:spacing w:before="120" w:after="120"/>
              <w:rPr>
                <w:moveTo w:id="142" w:author="Sundklev Monica" w:date="2021-09-28T16:15:00Z"/>
                <w:sz w:val="22"/>
                <w:lang w:val="en-GB"/>
              </w:rPr>
            </w:pPr>
            <w:moveTo w:id="143" w:author="Sundklev Monica" w:date="2021-09-28T16:15:00Z">
              <w:r w:rsidRPr="00AE4193">
                <w:rPr>
                  <w:sz w:val="22"/>
                  <w:lang w:val="en-GB"/>
                </w:rPr>
                <w:t>R1013</w:t>
              </w:r>
            </w:moveTo>
          </w:p>
        </w:tc>
        <w:tc>
          <w:tcPr>
            <w:tcW w:w="6237" w:type="dxa"/>
          </w:tcPr>
          <w:p w14:paraId="7E974A9C" w14:textId="77777777" w:rsidR="00396FC0" w:rsidRPr="00EE2C05" w:rsidRDefault="00396FC0" w:rsidP="00295FFB">
            <w:pPr>
              <w:spacing w:before="120" w:after="120"/>
              <w:rPr>
                <w:moveTo w:id="144" w:author="Sundklev Monica" w:date="2021-09-28T16:15:00Z"/>
                <w:sz w:val="22"/>
                <w:lang w:val="en-GB"/>
              </w:rPr>
            </w:pPr>
            <w:moveTo w:id="145" w:author="Sundklev Monica" w:date="2021-09-28T16:15:00Z">
              <w:r>
                <w:rPr>
                  <w:sz w:val="22"/>
                  <w:lang w:val="en-GB"/>
                </w:rPr>
                <w:t>Auditing a</w:t>
              </w:r>
              <w:r w:rsidRPr="00303C56">
                <w:rPr>
                  <w:sz w:val="22"/>
                  <w:lang w:val="en-GB"/>
                </w:rPr>
                <w:t>nd Assessi</w:t>
              </w:r>
              <w:r>
                <w:rPr>
                  <w:sz w:val="22"/>
                  <w:lang w:val="en-GB"/>
                </w:rPr>
                <w:t>ng Vessel Traffic Services</w:t>
              </w:r>
            </w:moveTo>
          </w:p>
        </w:tc>
      </w:tr>
      <w:moveToRangeEnd w:id="137"/>
      <w:tr w:rsidR="00583C53" w:rsidRPr="004259CB" w14:paraId="1973A538" w14:textId="77777777" w:rsidTr="00583C53">
        <w:trPr>
          <w:trHeight w:val="304"/>
          <w:jc w:val="center"/>
        </w:trPr>
        <w:tc>
          <w:tcPr>
            <w:tcW w:w="2526" w:type="dxa"/>
            <w:vMerge w:val="restart"/>
          </w:tcPr>
          <w:p w14:paraId="1973A535" w14:textId="61792869" w:rsidR="00583C53" w:rsidRPr="00085375" w:rsidRDefault="00583C53" w:rsidP="00BA0EEF">
            <w:pPr>
              <w:spacing w:before="120" w:after="120"/>
              <w:rPr>
                <w:b/>
                <w:sz w:val="22"/>
                <w:lang w:val="en-GB"/>
              </w:rPr>
            </w:pPr>
            <w:del w:id="146" w:author="Sundklev Monica" w:date="2021-09-28T16:17:00Z">
              <w:r w:rsidRPr="00EE2C05" w:rsidDel="00396FC0">
                <w:rPr>
                  <w:b/>
                  <w:sz w:val="22"/>
                  <w:lang w:val="en-GB"/>
                </w:rPr>
                <w:delText>Vessel Traffic Services</w:delText>
              </w:r>
            </w:del>
            <w:ins w:id="147" w:author="Sundklev Monica" w:date="2021-09-28T16:17:00Z">
              <w:r w:rsidR="00396FC0">
                <w:rPr>
                  <w:b/>
                  <w:sz w:val="22"/>
                  <w:lang w:val="en-GB"/>
                </w:rPr>
                <w:t>VTS</w:t>
              </w:r>
            </w:ins>
            <w:r>
              <w:rPr>
                <w:b/>
                <w:sz w:val="22"/>
                <w:lang w:val="en-GB"/>
              </w:rPr>
              <w:t xml:space="preserve"> </w:t>
            </w:r>
            <w:r w:rsidRPr="00EE2C05">
              <w:rPr>
                <w:b/>
                <w:sz w:val="22"/>
                <w:lang w:val="en-GB"/>
              </w:rPr>
              <w:t xml:space="preserve">data and </w:t>
            </w:r>
            <w:r w:rsidRPr="00EE2C05">
              <w:rPr>
                <w:b/>
                <w:sz w:val="22"/>
                <w:lang w:val="en-GB"/>
              </w:rPr>
              <w:lastRenderedPageBreak/>
              <w:t>information management</w:t>
            </w:r>
          </w:p>
        </w:tc>
        <w:tc>
          <w:tcPr>
            <w:tcW w:w="1580" w:type="dxa"/>
          </w:tcPr>
          <w:p w14:paraId="1973A536" w14:textId="6C7909FC" w:rsidR="00583C53" w:rsidRDefault="006A30AE" w:rsidP="007678FC">
            <w:pPr>
              <w:spacing w:before="120" w:after="120"/>
              <w:rPr>
                <w:sz w:val="22"/>
                <w:lang w:val="en-GB"/>
              </w:rPr>
            </w:pPr>
            <w:del w:id="148" w:author="Jeon MinSu" w:date="2021-09-03T11:23:00Z">
              <w:r w:rsidDel="00983673">
                <w:rPr>
                  <w:sz w:val="22"/>
                  <w:lang w:val="en-GB"/>
                </w:rPr>
                <w:lastRenderedPageBreak/>
                <w:delText>V-</w:delText>
              </w:r>
            </w:del>
            <w:ins w:id="149" w:author="Jeon MinSu" w:date="2021-09-03T11:23:00Z">
              <w:r w:rsidR="00983673">
                <w:rPr>
                  <w:sz w:val="22"/>
                  <w:lang w:val="en-GB"/>
                </w:rPr>
                <w:t>R0</w:t>
              </w:r>
            </w:ins>
            <w:r>
              <w:rPr>
                <w:sz w:val="22"/>
                <w:lang w:val="en-GB"/>
              </w:rPr>
              <w:t>125</w:t>
            </w:r>
          </w:p>
        </w:tc>
        <w:tc>
          <w:tcPr>
            <w:tcW w:w="6237" w:type="dxa"/>
          </w:tcPr>
          <w:p w14:paraId="1973A537" w14:textId="77777777"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Presentation of S</w:t>
            </w:r>
            <w:r w:rsidRPr="00EE2C05">
              <w:rPr>
                <w:sz w:val="22"/>
                <w:lang w:val="en-GB"/>
              </w:rPr>
              <w:t>ymbology at a VTS Centre</w:t>
            </w:r>
          </w:p>
        </w:tc>
      </w:tr>
      <w:tr w:rsidR="00583C53" w:rsidRPr="004259CB" w14:paraId="1973A53C" w14:textId="77777777" w:rsidTr="0057692D">
        <w:trPr>
          <w:trHeight w:val="303"/>
          <w:jc w:val="center"/>
        </w:trPr>
        <w:tc>
          <w:tcPr>
            <w:tcW w:w="2526" w:type="dxa"/>
            <w:vMerge/>
          </w:tcPr>
          <w:p w14:paraId="1973A539" w14:textId="77777777" w:rsidR="00583C53" w:rsidRPr="00EE2C05" w:rsidRDefault="00583C53" w:rsidP="00BA0EEF">
            <w:pPr>
              <w:spacing w:before="120" w:after="120"/>
              <w:rPr>
                <w:b/>
                <w:sz w:val="22"/>
                <w:lang w:val="en-GB"/>
              </w:rPr>
            </w:pPr>
          </w:p>
        </w:tc>
        <w:tc>
          <w:tcPr>
            <w:tcW w:w="1580" w:type="dxa"/>
          </w:tcPr>
          <w:p w14:paraId="1973A53A" w14:textId="77777777" w:rsidR="00583C53" w:rsidRDefault="00583C53" w:rsidP="007678FC">
            <w:pPr>
              <w:spacing w:before="120" w:after="120"/>
              <w:rPr>
                <w:sz w:val="22"/>
                <w:lang w:val="en-GB"/>
              </w:rPr>
            </w:pPr>
            <w:r w:rsidRPr="00AE4193">
              <w:rPr>
                <w:sz w:val="22"/>
                <w:lang w:val="en-GB"/>
              </w:rPr>
              <w:t>R1014</w:t>
            </w:r>
          </w:p>
        </w:tc>
        <w:tc>
          <w:tcPr>
            <w:tcW w:w="6237" w:type="dxa"/>
          </w:tcPr>
          <w:p w14:paraId="1973A53B" w14:textId="2790C6F5" w:rsidR="00583C53" w:rsidRPr="00817B3D" w:rsidRDefault="00AC3119" w:rsidP="000C73CB">
            <w:pPr>
              <w:spacing w:before="120" w:after="120"/>
              <w:rPr>
                <w:sz w:val="22"/>
                <w:lang w:val="en-GB"/>
              </w:rPr>
            </w:pPr>
            <w:commentRangeStart w:id="150"/>
            <w:r>
              <w:rPr>
                <w:sz w:val="22"/>
                <w:lang w:val="en-GB"/>
              </w:rPr>
              <w:t>Portrayal of VTS I</w:t>
            </w:r>
            <w:r w:rsidR="00583C53" w:rsidRPr="00817B3D">
              <w:rPr>
                <w:sz w:val="22"/>
                <w:lang w:val="en-GB"/>
              </w:rPr>
              <w:t>nformation</w:t>
            </w:r>
            <w:ins w:id="151" w:author="Sundklev Monica" w:date="2021-09-28T18:01:00Z">
              <w:r w:rsidR="00F5733F">
                <w:rPr>
                  <w:sz w:val="22"/>
                  <w:lang w:val="en-GB"/>
                </w:rPr>
                <w:t xml:space="preserve"> and Data</w:t>
              </w:r>
            </w:ins>
            <w:commentRangeEnd w:id="150"/>
            <w:ins w:id="152" w:author="Sundklev Monica" w:date="2021-09-29T13:50:00Z">
              <w:r w:rsidR="005C2525">
                <w:rPr>
                  <w:rStyle w:val="Kommentarsreferens"/>
                </w:rPr>
                <w:commentReference w:id="150"/>
              </w:r>
            </w:ins>
          </w:p>
        </w:tc>
      </w:tr>
      <w:tr w:rsidR="00583C53" w:rsidRPr="004259CB" w:rsidDel="00396FC0" w14:paraId="1973A540" w14:textId="24558DE8" w:rsidTr="0057692D">
        <w:trPr>
          <w:jc w:val="center"/>
        </w:trPr>
        <w:tc>
          <w:tcPr>
            <w:tcW w:w="2526" w:type="dxa"/>
          </w:tcPr>
          <w:p w14:paraId="1973A53D" w14:textId="4F9C5FEA" w:rsidR="00583C53" w:rsidRPr="00EE2C05" w:rsidDel="00396FC0" w:rsidRDefault="00583C53" w:rsidP="00BA0EEF">
            <w:pPr>
              <w:spacing w:before="120" w:after="120"/>
              <w:rPr>
                <w:moveFrom w:id="153" w:author="Sundklev Monica" w:date="2021-09-28T16:15:00Z"/>
                <w:b/>
                <w:sz w:val="22"/>
                <w:lang w:val="en-GB"/>
              </w:rPr>
            </w:pPr>
            <w:moveFromRangeStart w:id="154" w:author="Sundklev Monica" w:date="2021-09-28T16:15:00Z" w:name="move83738140"/>
            <w:moveFrom w:id="155" w:author="Sundklev Monica" w:date="2021-09-28T16:15:00Z">
              <w:r w:rsidRPr="00303C56" w:rsidDel="00396FC0">
                <w:rPr>
                  <w:b/>
                  <w:sz w:val="22"/>
                  <w:lang w:val="en-GB"/>
                </w:rPr>
                <w:t>Vessel Traffic Services communications</w:t>
              </w:r>
            </w:moveFrom>
          </w:p>
        </w:tc>
        <w:tc>
          <w:tcPr>
            <w:tcW w:w="1580" w:type="dxa"/>
          </w:tcPr>
          <w:p w14:paraId="1973A53E" w14:textId="702EED7D" w:rsidR="00583C53" w:rsidRPr="00AE4193" w:rsidDel="00396FC0" w:rsidRDefault="00583C53" w:rsidP="00817B3D">
            <w:pPr>
              <w:spacing w:before="120" w:after="120"/>
              <w:rPr>
                <w:moveFrom w:id="156" w:author="Sundklev Monica" w:date="2021-09-28T16:15:00Z"/>
                <w:sz w:val="22"/>
                <w:lang w:val="en-GB"/>
              </w:rPr>
            </w:pPr>
            <w:moveFrom w:id="157" w:author="Sundklev Monica" w:date="2021-09-28T16:15:00Z">
              <w:r w:rsidRPr="00AE4193" w:rsidDel="00396FC0">
                <w:rPr>
                  <w:sz w:val="22"/>
                  <w:lang w:val="en-GB"/>
                </w:rPr>
                <w:t>R1012</w:t>
              </w:r>
            </w:moveFrom>
          </w:p>
        </w:tc>
        <w:tc>
          <w:tcPr>
            <w:tcW w:w="6237" w:type="dxa"/>
          </w:tcPr>
          <w:p w14:paraId="1973A53F" w14:textId="36BA4E2B" w:rsidR="00583C53" w:rsidRPr="00EE2C05" w:rsidDel="00396FC0" w:rsidRDefault="00583C53" w:rsidP="00EE2C05">
            <w:pPr>
              <w:spacing w:before="120" w:after="120"/>
              <w:rPr>
                <w:moveFrom w:id="158" w:author="Sundklev Monica" w:date="2021-09-28T16:15:00Z"/>
                <w:sz w:val="22"/>
                <w:lang w:val="en-GB"/>
              </w:rPr>
            </w:pPr>
            <w:moveFrom w:id="159" w:author="Sundklev Monica" w:date="2021-09-28T16:15:00Z">
              <w:r w:rsidRPr="00303C56" w:rsidDel="00396FC0">
                <w:rPr>
                  <w:sz w:val="22"/>
                  <w:lang w:val="en-GB"/>
                </w:rPr>
                <w:t>VTS Communications</w:t>
              </w:r>
            </w:moveFrom>
          </w:p>
        </w:tc>
      </w:tr>
      <w:moveFromRangeEnd w:id="154"/>
      <w:tr w:rsidR="00583C53" w:rsidRPr="004259CB" w14:paraId="1973A544" w14:textId="77777777" w:rsidTr="0057692D">
        <w:trPr>
          <w:jc w:val="center"/>
        </w:trPr>
        <w:tc>
          <w:tcPr>
            <w:tcW w:w="2526" w:type="dxa"/>
          </w:tcPr>
          <w:p w14:paraId="1973A541" w14:textId="22847C59" w:rsidR="00583C53" w:rsidRPr="00085375" w:rsidRDefault="007A7993" w:rsidP="00BA0EEF">
            <w:pPr>
              <w:spacing w:before="120" w:after="120"/>
              <w:rPr>
                <w:b/>
                <w:sz w:val="22"/>
                <w:lang w:val="en-GB"/>
              </w:rPr>
            </w:pPr>
            <w:del w:id="160" w:author="Sundklev Monica" w:date="2021-09-28T16:17:00Z">
              <w:r w:rsidDel="00396FC0">
                <w:rPr>
                  <w:b/>
                  <w:sz w:val="22"/>
                  <w:lang w:val="en-GB"/>
                </w:rPr>
                <w:delText xml:space="preserve">Vessel Traffic Services </w:delText>
              </w:r>
            </w:del>
            <w:ins w:id="161" w:author="Sundklev Monica" w:date="2021-09-28T16:17:00Z">
              <w:r w:rsidR="00396FC0">
                <w:rPr>
                  <w:b/>
                  <w:sz w:val="22"/>
                  <w:lang w:val="en-GB"/>
                </w:rPr>
                <w:t>VTS</w:t>
              </w:r>
            </w:ins>
            <w:ins w:id="162" w:author="Sundklev Monica" w:date="2021-09-28T16:37:00Z">
              <w:r w:rsidR="002D5089">
                <w:rPr>
                  <w:b/>
                  <w:sz w:val="22"/>
                  <w:lang w:val="en-GB"/>
                </w:rPr>
                <w:t xml:space="preserve"> </w:t>
              </w:r>
            </w:ins>
            <w:r>
              <w:rPr>
                <w:b/>
                <w:sz w:val="22"/>
                <w:lang w:val="en-GB"/>
              </w:rPr>
              <w:t>t</w:t>
            </w:r>
            <w:r w:rsidR="00583C53" w:rsidRPr="00EE2C05">
              <w:rPr>
                <w:b/>
                <w:sz w:val="22"/>
                <w:lang w:val="en-GB"/>
              </w:rPr>
              <w:t>echnologies</w:t>
            </w:r>
          </w:p>
        </w:tc>
        <w:tc>
          <w:tcPr>
            <w:tcW w:w="1580" w:type="dxa"/>
          </w:tcPr>
          <w:p w14:paraId="1973A542" w14:textId="5B26361D" w:rsidR="00583C53" w:rsidRPr="00AE4193" w:rsidRDefault="006A30AE" w:rsidP="007678FC">
            <w:pPr>
              <w:spacing w:before="120" w:after="120"/>
              <w:rPr>
                <w:sz w:val="22"/>
                <w:lang w:val="en-GB"/>
              </w:rPr>
            </w:pPr>
            <w:del w:id="163" w:author="Jeon MinSu" w:date="2021-09-03T11:23:00Z">
              <w:r w:rsidDel="00983673">
                <w:rPr>
                  <w:sz w:val="22"/>
                  <w:lang w:val="en-GB"/>
                </w:rPr>
                <w:delText>V-</w:delText>
              </w:r>
            </w:del>
            <w:ins w:id="164" w:author="Jeon MinSu" w:date="2021-09-03T11:23:00Z">
              <w:r w:rsidR="00983673">
                <w:rPr>
                  <w:sz w:val="22"/>
                  <w:lang w:val="en-GB"/>
                </w:rPr>
                <w:t>R0</w:t>
              </w:r>
            </w:ins>
            <w:r>
              <w:rPr>
                <w:sz w:val="22"/>
                <w:lang w:val="en-GB"/>
              </w:rPr>
              <w:t>128</w:t>
            </w:r>
          </w:p>
        </w:tc>
        <w:tc>
          <w:tcPr>
            <w:tcW w:w="6237" w:type="dxa"/>
          </w:tcPr>
          <w:p w14:paraId="1973A543" w14:textId="77777777" w:rsidR="00583C53" w:rsidRPr="00085375" w:rsidRDefault="00583C53" w:rsidP="00BA0EEF">
            <w:pPr>
              <w:spacing w:before="120" w:after="120"/>
              <w:rPr>
                <w:sz w:val="22"/>
                <w:lang w:val="en-GB"/>
              </w:rPr>
            </w:pPr>
            <w:r w:rsidRPr="00EE2C05">
              <w:rPr>
                <w:sz w:val="22"/>
                <w:lang w:val="en-GB"/>
              </w:rPr>
              <w:t>Operational and Technical Performance of VTS Systems</w:t>
            </w:r>
          </w:p>
        </w:tc>
      </w:tr>
      <w:tr w:rsidR="00583C53" w:rsidRPr="004259CB" w:rsidDel="00396FC0" w14:paraId="1973A548" w14:textId="391645F9" w:rsidTr="0057692D">
        <w:trPr>
          <w:jc w:val="center"/>
        </w:trPr>
        <w:tc>
          <w:tcPr>
            <w:tcW w:w="2526" w:type="dxa"/>
          </w:tcPr>
          <w:p w14:paraId="1973A545" w14:textId="7FA02D30" w:rsidR="00583C53" w:rsidRPr="00EE2C05" w:rsidDel="00396FC0" w:rsidRDefault="007A7993" w:rsidP="007A7993">
            <w:pPr>
              <w:spacing w:before="120" w:after="120"/>
              <w:rPr>
                <w:moveFrom w:id="165" w:author="Sundklev Monica" w:date="2021-09-28T16:15:00Z"/>
                <w:b/>
                <w:sz w:val="22"/>
                <w:lang w:val="en-GB"/>
              </w:rPr>
            </w:pPr>
            <w:moveFromRangeStart w:id="166" w:author="Sundklev Monica" w:date="2021-09-28T16:15:00Z" w:name="move83738154"/>
            <w:moveFrom w:id="167" w:author="Sundklev Monica" w:date="2021-09-28T16:15:00Z">
              <w:r w:rsidRPr="00303C56" w:rsidDel="00396FC0">
                <w:rPr>
                  <w:b/>
                  <w:sz w:val="22"/>
                  <w:lang w:val="en-GB"/>
                </w:rPr>
                <w:t xml:space="preserve">Vessel Traffic Services </w:t>
              </w:r>
              <w:r w:rsidDel="00396FC0">
                <w:rPr>
                  <w:b/>
                  <w:sz w:val="22"/>
                  <w:lang w:val="en-GB"/>
                </w:rPr>
                <w:t>auditing and assessing</w:t>
              </w:r>
              <w:r w:rsidR="00583C53" w:rsidRPr="00303C56" w:rsidDel="00396FC0">
                <w:rPr>
                  <w:b/>
                  <w:sz w:val="22"/>
                  <w:lang w:val="en-GB"/>
                </w:rPr>
                <w:t xml:space="preserve"> </w:t>
              </w:r>
            </w:moveFrom>
          </w:p>
        </w:tc>
        <w:tc>
          <w:tcPr>
            <w:tcW w:w="1580" w:type="dxa"/>
          </w:tcPr>
          <w:p w14:paraId="1973A546" w14:textId="7B24D715" w:rsidR="00583C53" w:rsidRPr="00AE4193" w:rsidDel="00396FC0" w:rsidRDefault="00583C53" w:rsidP="00817B3D">
            <w:pPr>
              <w:spacing w:before="120" w:after="120"/>
              <w:rPr>
                <w:moveFrom w:id="168" w:author="Sundklev Monica" w:date="2021-09-28T16:15:00Z"/>
                <w:sz w:val="22"/>
                <w:lang w:val="en-GB"/>
              </w:rPr>
            </w:pPr>
            <w:moveFrom w:id="169" w:author="Sundklev Monica" w:date="2021-09-28T16:15:00Z">
              <w:r w:rsidRPr="00AE4193" w:rsidDel="00396FC0">
                <w:rPr>
                  <w:sz w:val="22"/>
                  <w:lang w:val="en-GB"/>
                </w:rPr>
                <w:t>R1013</w:t>
              </w:r>
            </w:moveFrom>
          </w:p>
        </w:tc>
        <w:tc>
          <w:tcPr>
            <w:tcW w:w="6237" w:type="dxa"/>
          </w:tcPr>
          <w:p w14:paraId="1973A547" w14:textId="57AA3DEB" w:rsidR="00583C53" w:rsidRPr="00EE2C05" w:rsidDel="00396FC0" w:rsidRDefault="00583C53" w:rsidP="00BA0EEF">
            <w:pPr>
              <w:spacing w:before="120" w:after="120"/>
              <w:rPr>
                <w:moveFrom w:id="170" w:author="Sundklev Monica" w:date="2021-09-28T16:15:00Z"/>
                <w:sz w:val="22"/>
                <w:lang w:val="en-GB"/>
              </w:rPr>
            </w:pPr>
            <w:moveFrom w:id="171" w:author="Sundklev Monica" w:date="2021-09-28T16:15:00Z">
              <w:r w:rsidDel="00396FC0">
                <w:rPr>
                  <w:sz w:val="22"/>
                  <w:lang w:val="en-GB"/>
                </w:rPr>
                <w:t>Auditing a</w:t>
              </w:r>
              <w:r w:rsidRPr="00303C56" w:rsidDel="00396FC0">
                <w:rPr>
                  <w:sz w:val="22"/>
                  <w:lang w:val="en-GB"/>
                </w:rPr>
                <w:t>nd Assessi</w:t>
              </w:r>
              <w:r w:rsidR="006A30AE" w:rsidDel="00396FC0">
                <w:rPr>
                  <w:sz w:val="22"/>
                  <w:lang w:val="en-GB"/>
                </w:rPr>
                <w:t>ng Vessel Traffic Services</w:t>
              </w:r>
            </w:moveFrom>
          </w:p>
        </w:tc>
      </w:tr>
    </w:tbl>
    <w:p w14:paraId="1973A549" w14:textId="77777777" w:rsidR="004259CB" w:rsidRPr="004259CB" w:rsidRDefault="004259CB" w:rsidP="004259CB">
      <w:pPr>
        <w:rPr>
          <w:lang w:val="en-GB"/>
        </w:rPr>
      </w:pPr>
      <w:bookmarkStart w:id="172" w:name="_Toc432687601"/>
      <w:bookmarkEnd w:id="172"/>
      <w:moveFromRangeEnd w:id="166"/>
    </w:p>
    <w:p w14:paraId="1973A54A" w14:textId="77777777" w:rsidR="004259CB" w:rsidRPr="004259CB" w:rsidRDefault="004259CB" w:rsidP="004259CB">
      <w:pPr>
        <w:pStyle w:val="Brdtext"/>
      </w:pPr>
      <w:commentRangeStart w:id="173"/>
      <w:r w:rsidRPr="004259CB">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commentRangeEnd w:id="173"/>
      <w:r w:rsidR="005C2525">
        <w:rPr>
          <w:rStyle w:val="Kommentarsreferens"/>
          <w:lang w:val="en-US"/>
        </w:rPr>
        <w:commentReference w:id="173"/>
      </w:r>
    </w:p>
    <w:tbl>
      <w:tblPr>
        <w:tblStyle w:val="Tabellrutnt"/>
        <w:tblW w:w="10201" w:type="dxa"/>
        <w:jc w:val="center"/>
        <w:tblLayout w:type="fixed"/>
        <w:tblLook w:val="04A0" w:firstRow="1" w:lastRow="0" w:firstColumn="1" w:lastColumn="0" w:noHBand="0" w:noVBand="1"/>
      </w:tblPr>
      <w:tblGrid>
        <w:gridCol w:w="2405"/>
        <w:gridCol w:w="1559"/>
        <w:gridCol w:w="6237"/>
      </w:tblGrid>
      <w:tr w:rsidR="004259CB" w:rsidRPr="004259CB" w14:paraId="1973A54E" w14:textId="77777777" w:rsidTr="0057692D">
        <w:trPr>
          <w:jc w:val="center"/>
        </w:trPr>
        <w:tc>
          <w:tcPr>
            <w:tcW w:w="2405" w:type="dxa"/>
          </w:tcPr>
          <w:p w14:paraId="1973A54B" w14:textId="77777777" w:rsidR="004259CB" w:rsidRPr="004259CB" w:rsidRDefault="004259CB" w:rsidP="00BA0EEF">
            <w:pPr>
              <w:spacing w:before="120" w:after="120"/>
              <w:rPr>
                <w:b/>
                <w:sz w:val="22"/>
                <w:lang w:val="en-GB"/>
              </w:rPr>
            </w:pPr>
            <w:r w:rsidRPr="004259CB">
              <w:rPr>
                <w:b/>
                <w:sz w:val="22"/>
                <w:lang w:val="en-GB"/>
              </w:rPr>
              <w:t>Scope</w:t>
            </w:r>
          </w:p>
        </w:tc>
        <w:tc>
          <w:tcPr>
            <w:tcW w:w="1559" w:type="dxa"/>
          </w:tcPr>
          <w:p w14:paraId="1973A54C"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4D" w14:textId="77777777" w:rsidR="004259CB" w:rsidRPr="004259CB" w:rsidRDefault="004259CB" w:rsidP="00BA0EEF">
            <w:pPr>
              <w:spacing w:before="120" w:after="120"/>
              <w:rPr>
                <w:b/>
                <w:sz w:val="22"/>
                <w:lang w:val="en-GB"/>
              </w:rPr>
            </w:pPr>
            <w:r w:rsidRPr="004259CB">
              <w:rPr>
                <w:b/>
                <w:sz w:val="22"/>
                <w:lang w:val="en-GB"/>
              </w:rPr>
              <w:t>Title</w:t>
            </w:r>
          </w:p>
        </w:tc>
      </w:tr>
      <w:tr w:rsidR="00EE2C05" w:rsidRPr="004259CB" w14:paraId="1973A552" w14:textId="77777777" w:rsidTr="0057692D">
        <w:trPr>
          <w:jc w:val="center"/>
        </w:trPr>
        <w:tc>
          <w:tcPr>
            <w:tcW w:w="2405" w:type="dxa"/>
            <w:vMerge w:val="restart"/>
          </w:tcPr>
          <w:p w14:paraId="1973A54F" w14:textId="7CFEFE61" w:rsidR="00EE2C05" w:rsidRDefault="007A7993" w:rsidP="00BA0EEF">
            <w:pPr>
              <w:spacing w:before="120" w:after="120"/>
              <w:rPr>
                <w:b/>
                <w:sz w:val="22"/>
                <w:lang w:val="en-GB"/>
              </w:rPr>
            </w:pPr>
            <w:del w:id="174" w:author="Sundklev Monica" w:date="2021-09-28T16:17:00Z">
              <w:r w:rsidDel="00396FC0">
                <w:rPr>
                  <w:b/>
                  <w:sz w:val="22"/>
                  <w:lang w:val="en-GB"/>
                </w:rPr>
                <w:delText>Vessel Traffic Services</w:delText>
              </w:r>
            </w:del>
            <w:del w:id="175" w:author="Sundklev Monica" w:date="2021-09-28T18:01:00Z">
              <w:r w:rsidDel="00080FA5">
                <w:rPr>
                  <w:b/>
                  <w:sz w:val="22"/>
                  <w:lang w:val="en-GB"/>
                </w:rPr>
                <w:delText xml:space="preserve"> i</w:delText>
              </w:r>
              <w:r w:rsidR="00EE2C05" w:rsidRPr="0060160B" w:rsidDel="00080FA5">
                <w:rPr>
                  <w:b/>
                  <w:sz w:val="22"/>
                  <w:lang w:val="en-GB"/>
                </w:rPr>
                <w:delText>mplementation</w:delText>
              </w:r>
            </w:del>
          </w:p>
        </w:tc>
        <w:tc>
          <w:tcPr>
            <w:tcW w:w="1559" w:type="dxa"/>
          </w:tcPr>
          <w:p w14:paraId="1973A550" w14:textId="672578CC" w:rsidR="00EE2C05" w:rsidRDefault="00EE2C05" w:rsidP="001078A0">
            <w:pPr>
              <w:spacing w:before="120" w:after="120"/>
              <w:rPr>
                <w:sz w:val="22"/>
                <w:lang w:val="en-GB"/>
              </w:rPr>
            </w:pPr>
            <w:commentRangeStart w:id="176"/>
            <w:del w:id="177" w:author="Sundklev Monica" w:date="2021-09-28T16:18:00Z">
              <w:r w:rsidDel="00396FC0">
                <w:rPr>
                  <w:sz w:val="22"/>
                  <w:lang w:val="en-GB"/>
                </w:rPr>
                <w:delText>V-</w:delText>
              </w:r>
            </w:del>
            <w:ins w:id="178" w:author="Jeon MinSu" w:date="2021-09-03T11:24:00Z">
              <w:del w:id="179" w:author="Sundklev Monica" w:date="2021-09-28T16:18:00Z">
                <w:r w:rsidR="00983673" w:rsidDel="00396FC0">
                  <w:rPr>
                    <w:sz w:val="22"/>
                    <w:lang w:val="en-GB"/>
                  </w:rPr>
                  <w:delText>R0</w:delText>
                </w:r>
              </w:del>
            </w:ins>
            <w:del w:id="180" w:author="Sundklev Monica" w:date="2021-09-28T16:18:00Z">
              <w:r w:rsidDel="00396FC0">
                <w:rPr>
                  <w:sz w:val="22"/>
                  <w:lang w:val="en-GB"/>
                </w:rPr>
                <w:delText>102</w:delText>
              </w:r>
            </w:del>
          </w:p>
        </w:tc>
        <w:tc>
          <w:tcPr>
            <w:tcW w:w="6237" w:type="dxa"/>
          </w:tcPr>
          <w:p w14:paraId="1973A551" w14:textId="1B7167B9" w:rsidR="00EE2C05" w:rsidRPr="00085375" w:rsidRDefault="007678FC" w:rsidP="00BA0EEF">
            <w:pPr>
              <w:spacing w:before="120" w:after="120"/>
              <w:rPr>
                <w:sz w:val="22"/>
                <w:lang w:val="en-GB"/>
              </w:rPr>
            </w:pPr>
            <w:del w:id="181" w:author="Sundklev Monica" w:date="2021-09-28T16:18:00Z">
              <w:r w:rsidDel="00396FC0">
                <w:rPr>
                  <w:sz w:val="22"/>
                  <w:lang w:val="en-GB"/>
                </w:rPr>
                <w:delText>The Application of the 'User Pays' P</w:delText>
              </w:r>
              <w:r w:rsidR="00EE2C05" w:rsidRPr="0060160B" w:rsidDel="00396FC0">
                <w:rPr>
                  <w:sz w:val="22"/>
                  <w:lang w:val="en-GB"/>
                </w:rPr>
                <w:delText>rinciple to Vessel Traffic Services</w:delText>
              </w:r>
            </w:del>
            <w:commentRangeEnd w:id="176"/>
            <w:r w:rsidR="00396FC0">
              <w:rPr>
                <w:rStyle w:val="Kommentarsreferens"/>
              </w:rPr>
              <w:commentReference w:id="176"/>
            </w:r>
          </w:p>
        </w:tc>
      </w:tr>
      <w:tr w:rsidR="00EE2C05" w:rsidRPr="004259CB" w14:paraId="1973A556" w14:textId="77777777" w:rsidTr="0057692D">
        <w:trPr>
          <w:jc w:val="center"/>
        </w:trPr>
        <w:tc>
          <w:tcPr>
            <w:tcW w:w="2405" w:type="dxa"/>
            <w:vMerge/>
          </w:tcPr>
          <w:p w14:paraId="1973A553" w14:textId="77777777" w:rsidR="00EE2C05" w:rsidRDefault="00EE2C05" w:rsidP="00BA0EEF">
            <w:pPr>
              <w:spacing w:before="120" w:after="120"/>
              <w:rPr>
                <w:b/>
                <w:sz w:val="22"/>
                <w:lang w:val="en-GB"/>
              </w:rPr>
            </w:pPr>
          </w:p>
        </w:tc>
        <w:tc>
          <w:tcPr>
            <w:tcW w:w="1559" w:type="dxa"/>
          </w:tcPr>
          <w:p w14:paraId="1973A554" w14:textId="3C79F596" w:rsidR="00EE2C05" w:rsidRDefault="00EE2C05" w:rsidP="001078A0">
            <w:pPr>
              <w:spacing w:before="120" w:after="120"/>
              <w:rPr>
                <w:sz w:val="22"/>
                <w:lang w:val="en-GB"/>
              </w:rPr>
            </w:pPr>
            <w:commentRangeStart w:id="182"/>
            <w:del w:id="183" w:author="Sundklev Monica" w:date="2021-09-28T18:01:00Z">
              <w:r w:rsidDel="00F5733F">
                <w:rPr>
                  <w:sz w:val="22"/>
                  <w:lang w:val="en-GB"/>
                </w:rPr>
                <w:delText>V-</w:delText>
              </w:r>
            </w:del>
            <w:ins w:id="184" w:author="Jeon MinSu" w:date="2021-09-03T11:24:00Z">
              <w:del w:id="185" w:author="Sundklev Monica" w:date="2021-09-28T18:01:00Z">
                <w:r w:rsidR="00983673" w:rsidDel="00F5733F">
                  <w:rPr>
                    <w:sz w:val="22"/>
                    <w:lang w:val="en-GB"/>
                  </w:rPr>
                  <w:delText>R0</w:delText>
                </w:r>
              </w:del>
            </w:ins>
            <w:del w:id="186" w:author="Sundklev Monica" w:date="2021-09-28T18:01:00Z">
              <w:r w:rsidDel="00F5733F">
                <w:rPr>
                  <w:sz w:val="22"/>
                  <w:lang w:val="en-GB"/>
                </w:rPr>
                <w:delText>120</w:delText>
              </w:r>
            </w:del>
          </w:p>
        </w:tc>
        <w:tc>
          <w:tcPr>
            <w:tcW w:w="6237" w:type="dxa"/>
          </w:tcPr>
          <w:p w14:paraId="1973A555" w14:textId="727DD5A0" w:rsidR="00EE2C05" w:rsidRPr="00085375" w:rsidRDefault="00EE2C05" w:rsidP="00BA0EEF">
            <w:pPr>
              <w:spacing w:before="120" w:after="120"/>
              <w:rPr>
                <w:sz w:val="22"/>
                <w:lang w:val="en-GB"/>
              </w:rPr>
            </w:pPr>
            <w:del w:id="187" w:author="Sundklev Monica" w:date="2021-09-28T18:01:00Z">
              <w:r w:rsidRPr="0060160B" w:rsidDel="00F5733F">
                <w:rPr>
                  <w:sz w:val="22"/>
                  <w:lang w:val="en-GB"/>
                </w:rPr>
                <w:delText xml:space="preserve">Vessel Traffic Services in Inland </w:delText>
              </w:r>
              <w:commentRangeStart w:id="188"/>
              <w:commentRangeStart w:id="189"/>
              <w:r w:rsidRPr="0060160B" w:rsidDel="00F5733F">
                <w:rPr>
                  <w:sz w:val="22"/>
                  <w:lang w:val="en-GB"/>
                </w:rPr>
                <w:delText>Waters</w:delText>
              </w:r>
              <w:commentRangeEnd w:id="188"/>
              <w:r w:rsidR="00565338" w:rsidDel="00F5733F">
                <w:rPr>
                  <w:rStyle w:val="Kommentarsreferens"/>
                </w:rPr>
                <w:commentReference w:id="188"/>
              </w:r>
              <w:commentRangeEnd w:id="189"/>
              <w:r w:rsidR="00396FC0" w:rsidDel="00F5733F">
                <w:rPr>
                  <w:rStyle w:val="Kommentarsreferens"/>
                </w:rPr>
                <w:commentReference w:id="189"/>
              </w:r>
              <w:commentRangeEnd w:id="182"/>
              <w:r w:rsidR="00396FC0" w:rsidDel="00F5733F">
                <w:rPr>
                  <w:rStyle w:val="Kommentarsreferens"/>
                </w:rPr>
                <w:commentReference w:id="182"/>
              </w:r>
            </w:del>
          </w:p>
        </w:tc>
      </w:tr>
    </w:tbl>
    <w:p w14:paraId="1973A557" w14:textId="77777777" w:rsidR="0081052A" w:rsidRDefault="0081052A">
      <w:pPr>
        <w:spacing w:after="200" w:line="276" w:lineRule="auto"/>
        <w:rPr>
          <w:rFonts w:asciiTheme="majorHAnsi" w:eastAsiaTheme="majorEastAsia" w:hAnsiTheme="majorHAnsi" w:cstheme="majorBidi"/>
          <w:b/>
          <w:bCs/>
          <w:color w:val="00558C"/>
          <w:sz w:val="28"/>
          <w:szCs w:val="24"/>
          <w:lang w:val="en-GB"/>
        </w:rPr>
      </w:pPr>
      <w:bookmarkStart w:id="190" w:name="_Toc464136443"/>
      <w:bookmarkStart w:id="191" w:name="_Toc464139609"/>
      <w:r>
        <w:rPr>
          <w:caps/>
        </w:rPr>
        <w:br w:type="page"/>
      </w:r>
    </w:p>
    <w:p w14:paraId="1973A558" w14:textId="77777777" w:rsidR="004259CB" w:rsidRPr="004259CB" w:rsidRDefault="004259CB" w:rsidP="004259CB">
      <w:pPr>
        <w:pStyle w:val="Rubrik1"/>
        <w:tabs>
          <w:tab w:val="clear" w:pos="0"/>
        </w:tabs>
        <w:spacing w:before="0"/>
        <w:ind w:left="0" w:firstLine="0"/>
        <w:rPr>
          <w:caps w:val="0"/>
        </w:rPr>
      </w:pPr>
      <w:r w:rsidRPr="004259CB">
        <w:rPr>
          <w:caps w:val="0"/>
        </w:rPr>
        <w:lastRenderedPageBreak/>
        <w:t>SUPPLEMENTARY ELEMENTS</w:t>
      </w:r>
      <w:bookmarkEnd w:id="190"/>
      <w:bookmarkEnd w:id="191"/>
    </w:p>
    <w:p w14:paraId="1973A559" w14:textId="77777777" w:rsidR="004259CB" w:rsidRPr="004259CB" w:rsidRDefault="004259CB" w:rsidP="004259CB">
      <w:pPr>
        <w:pStyle w:val="Sparationtitre1"/>
        <w:rPr>
          <w:lang w:val="en-GB"/>
        </w:rPr>
      </w:pPr>
    </w:p>
    <w:p w14:paraId="1973A55A" w14:textId="77777777" w:rsidR="004259CB" w:rsidRPr="004259CB" w:rsidRDefault="004259CB" w:rsidP="004259CB">
      <w:pPr>
        <w:pStyle w:val="Brdtext"/>
      </w:pPr>
      <w:commentRangeStart w:id="192"/>
      <w:r w:rsidRPr="004259CB">
        <w:t>There are no supplementary elements to this Standard.</w:t>
      </w:r>
      <w:commentRangeEnd w:id="192"/>
      <w:r w:rsidR="005C2525">
        <w:rPr>
          <w:rStyle w:val="Kommentarsreferens"/>
          <w:lang w:val="en-US"/>
        </w:rPr>
        <w:commentReference w:id="192"/>
      </w:r>
    </w:p>
    <w:p w14:paraId="1973A55B" w14:textId="77777777" w:rsidR="004259CB" w:rsidRPr="004259CB" w:rsidRDefault="00BB1792" w:rsidP="004259CB">
      <w:pPr>
        <w:pStyle w:val="Rubrik1"/>
        <w:tabs>
          <w:tab w:val="clear" w:pos="0"/>
        </w:tabs>
        <w:spacing w:before="0"/>
        <w:ind w:left="0" w:firstLine="0"/>
        <w:rPr>
          <w:caps w:val="0"/>
        </w:rPr>
      </w:pPr>
      <w:bookmarkStart w:id="193" w:name="_Toc464033448"/>
      <w:bookmarkStart w:id="194" w:name="_Toc464136444"/>
      <w:bookmarkStart w:id="195" w:name="_Toc464139610"/>
      <w:r>
        <w:rPr>
          <w:caps w:val="0"/>
        </w:rPr>
        <w:t>APPROVAL</w:t>
      </w:r>
      <w:r w:rsidR="004259CB" w:rsidRPr="004259CB">
        <w:rPr>
          <w:caps w:val="0"/>
        </w:rPr>
        <w:t xml:space="preserve"> AND AMENDMENT OF STANDARDS</w:t>
      </w:r>
      <w:bookmarkEnd w:id="193"/>
      <w:bookmarkEnd w:id="194"/>
      <w:bookmarkEnd w:id="195"/>
    </w:p>
    <w:p w14:paraId="1973A55C" w14:textId="77777777" w:rsidR="004259CB" w:rsidRPr="004259CB" w:rsidRDefault="004259CB" w:rsidP="004259CB">
      <w:pPr>
        <w:pStyle w:val="Sparationtitre1"/>
        <w:rPr>
          <w:lang w:val="en-GB"/>
        </w:rPr>
      </w:pPr>
    </w:p>
    <w:p w14:paraId="51D936F1" w14:textId="77777777" w:rsidR="007871AC" w:rsidRDefault="007871AC" w:rsidP="004259CB">
      <w:pPr>
        <w:pStyle w:val="Brdtext"/>
        <w:rPr>
          <w:ins w:id="196" w:author="Sundklev Monica" w:date="2021-09-29T14:43:00Z"/>
        </w:rPr>
      </w:pPr>
      <w:ins w:id="197" w:author="Sundklev Monica" w:date="2021-09-29T14:41:00Z">
        <w:r>
          <w:t xml:space="preserve">IALA </w:t>
        </w:r>
      </w:ins>
      <w:ins w:id="198" w:author="Sundklev Monica" w:date="2021-09-29T14:40:00Z">
        <w:r w:rsidRPr="007871AC">
          <w:t xml:space="preserve">Standards </w:t>
        </w:r>
      </w:ins>
      <w:ins w:id="199" w:author="Sundklev Monica" w:date="2021-09-29T14:41:00Z">
        <w:r>
          <w:t xml:space="preserve">may be </w:t>
        </w:r>
      </w:ins>
      <w:ins w:id="200" w:author="Sundklev Monica" w:date="2021-09-29T14:40:00Z">
        <w:r w:rsidRPr="007871AC">
          <w:t xml:space="preserve">developed </w:t>
        </w:r>
      </w:ins>
      <w:ins w:id="201" w:author="Sundklev Monica" w:date="2021-09-29T14:41:00Z">
        <w:r>
          <w:t xml:space="preserve">or amended </w:t>
        </w:r>
      </w:ins>
      <w:ins w:id="202" w:author="Sundklev Monica" w:date="2021-09-29T14:40:00Z">
        <w:r>
          <w:t>by Committees</w:t>
        </w:r>
      </w:ins>
      <w:ins w:id="203" w:author="Sundklev Monica" w:date="2021-09-29T14:42:00Z">
        <w:r>
          <w:t xml:space="preserve"> but </w:t>
        </w:r>
      </w:ins>
      <w:ins w:id="204" w:author="Sundklev Monica" w:date="2021-09-29T14:40:00Z">
        <w:r w:rsidRPr="007871AC">
          <w:t>require the endorsement of Council before being submitted to the General Assembly for approval.</w:t>
        </w:r>
      </w:ins>
      <w:ins w:id="205" w:author="Sundklev Monica" w:date="2021-09-29T14:39:00Z">
        <w:r>
          <w:t xml:space="preserve"> </w:t>
        </w:r>
      </w:ins>
    </w:p>
    <w:p w14:paraId="38E6575A" w14:textId="36FC00B0" w:rsidR="007871AC" w:rsidRPr="004259CB" w:rsidRDefault="007871AC" w:rsidP="004259CB">
      <w:pPr>
        <w:pStyle w:val="Brdtext"/>
      </w:pPr>
      <w:ins w:id="206" w:author="Sundklev Monica" w:date="2021-09-29T14:43:00Z">
        <w:r>
          <w:t>Amendments to section 4 SCOPE and 5 REFERE</w:t>
        </w:r>
      </w:ins>
      <w:ins w:id="207" w:author="Sundklev Monica" w:date="2021-09-29T14:44:00Z">
        <w:r>
          <w:t>N</w:t>
        </w:r>
      </w:ins>
      <w:ins w:id="208" w:author="Sundklev Monica" w:date="2021-09-29T14:43:00Z">
        <w:r>
          <w:t>CE</w:t>
        </w:r>
      </w:ins>
      <w:ins w:id="209" w:author="Sundklev Monica" w:date="2021-09-29T14:44:00Z">
        <w:r>
          <w:t>D</w:t>
        </w:r>
      </w:ins>
      <w:ins w:id="210" w:author="Sundklev Monica" w:date="2021-09-29T14:43:00Z">
        <w:r>
          <w:t xml:space="preserve"> DOCUMENTS</w:t>
        </w:r>
      </w:ins>
      <w:ins w:id="211" w:author="Sundklev Monica" w:date="2021-09-29T14:44:00Z">
        <w:r>
          <w:t xml:space="preserve"> within each Standard may be approved by Council</w:t>
        </w:r>
      </w:ins>
      <w:ins w:id="212" w:author="Sundklev Monica" w:date="2021-09-29T14:45:00Z">
        <w:r>
          <w:t xml:space="preserve"> </w:t>
        </w:r>
      </w:ins>
      <w:ins w:id="213" w:author="Sundklev Monica" w:date="2021-10-06T14:41:00Z">
        <w:r w:rsidR="00110CB3">
          <w:t>[</w:t>
        </w:r>
      </w:ins>
      <w:ins w:id="214" w:author="Sundklev Monica" w:date="2021-09-29T14:45:00Z">
        <w:r>
          <w:t xml:space="preserve">after </w:t>
        </w:r>
      </w:ins>
      <w:ins w:id="215" w:author="Sundklev Monica" w:date="2021-09-29T14:49:00Z">
        <w:r w:rsidR="004D7B9F">
          <w:t>such authorization has been given</w:t>
        </w:r>
      </w:ins>
      <w:ins w:id="216" w:author="Sundklev Monica" w:date="2021-10-06T14:41:00Z">
        <w:r w:rsidR="00110CB3">
          <w:t>]</w:t>
        </w:r>
      </w:ins>
      <w:ins w:id="217" w:author="Sundklev Monica" w:date="2021-09-29T14:49:00Z">
        <w:r w:rsidR="004D7B9F">
          <w:t>.</w:t>
        </w:r>
      </w:ins>
      <w:ins w:id="218" w:author="Sundklev Monica" w:date="2021-09-29T14:44:00Z">
        <w:r>
          <w:t xml:space="preserve"> </w:t>
        </w:r>
      </w:ins>
      <w:ins w:id="219" w:author="Sundklev Monica" w:date="2021-09-29T14:43:00Z">
        <w:r>
          <w:t xml:space="preserve"> </w:t>
        </w:r>
      </w:ins>
      <w:commentRangeStart w:id="220"/>
      <w:del w:id="221" w:author="Sundklev Monica" w:date="2021-09-29T14:43:00Z">
        <w:r w:rsidR="004259CB" w:rsidRPr="004259CB" w:rsidDel="007871AC">
          <w:delText xml:space="preserve">IALA Standards may be </w:delText>
        </w:r>
        <w:r w:rsidR="00BB1792" w:rsidDel="007871AC">
          <w:delText>approved</w:delText>
        </w:r>
        <w:r w:rsidR="004259CB" w:rsidRPr="004259CB" w:rsidDel="007871AC">
          <w:delText xml:space="preserve"> </w:delText>
        </w:r>
        <w:r w:rsidR="00BB1792" w:rsidDel="007871AC">
          <w:delText>at a General Assembly</w:delText>
        </w:r>
        <w:r w:rsidR="004259CB" w:rsidRPr="004259CB" w:rsidDel="007871AC">
          <w:delText>.</w:delText>
        </w:r>
        <w:commentRangeEnd w:id="220"/>
        <w:r w:rsidR="00B10E64" w:rsidDel="007871AC">
          <w:rPr>
            <w:rStyle w:val="Kommentarsreferens"/>
            <w:lang w:val="en-US"/>
          </w:rPr>
          <w:commentReference w:id="220"/>
        </w:r>
      </w:del>
    </w:p>
    <w:p w14:paraId="1973A55E" w14:textId="77777777" w:rsidR="004259CB" w:rsidRPr="004259CB" w:rsidRDefault="004259CB" w:rsidP="004259CB">
      <w:pPr>
        <w:pStyle w:val="Rubrik1"/>
        <w:tabs>
          <w:tab w:val="clear" w:pos="0"/>
        </w:tabs>
        <w:spacing w:before="0"/>
        <w:ind w:left="0" w:firstLine="0"/>
        <w:rPr>
          <w:caps w:val="0"/>
        </w:rPr>
      </w:pPr>
      <w:bookmarkStart w:id="222" w:name="_Toc464033449"/>
      <w:bookmarkStart w:id="223" w:name="_Toc455589152"/>
      <w:bookmarkStart w:id="224" w:name="_Toc455589153"/>
      <w:bookmarkStart w:id="225" w:name="_Toc455589154"/>
      <w:bookmarkStart w:id="226" w:name="_Toc455589155"/>
      <w:bookmarkStart w:id="227" w:name="_Toc455589156"/>
      <w:bookmarkStart w:id="228" w:name="_Toc455589157"/>
      <w:bookmarkStart w:id="229" w:name="_Toc455589158"/>
      <w:bookmarkStart w:id="230" w:name="_Toc455589159"/>
      <w:bookmarkStart w:id="231" w:name="_Toc455589160"/>
      <w:bookmarkStart w:id="232" w:name="_Toc455589161"/>
      <w:bookmarkStart w:id="233" w:name="_Toc455589162"/>
      <w:bookmarkStart w:id="234" w:name="_Toc455589163"/>
      <w:bookmarkStart w:id="235" w:name="_Toc455589164"/>
      <w:bookmarkStart w:id="236" w:name="_Toc455589165"/>
      <w:bookmarkStart w:id="237" w:name="_Toc455589166"/>
      <w:bookmarkStart w:id="238" w:name="_Toc455589167"/>
      <w:bookmarkStart w:id="239" w:name="_Toc455589168"/>
      <w:bookmarkStart w:id="240" w:name="_Toc455589169"/>
      <w:bookmarkStart w:id="241" w:name="_Toc455589170"/>
      <w:bookmarkStart w:id="242" w:name="_Toc455589171"/>
      <w:bookmarkStart w:id="243" w:name="_Toc464033450"/>
      <w:bookmarkStart w:id="244" w:name="_Toc464033451"/>
      <w:bookmarkStart w:id="245" w:name="_Toc432687611"/>
      <w:bookmarkStart w:id="246" w:name="_Toc464033452"/>
      <w:bookmarkStart w:id="247" w:name="_Toc464136445"/>
      <w:bookmarkStart w:id="248" w:name="_Toc46413961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4259CB">
        <w:rPr>
          <w:caps w:val="0"/>
        </w:rPr>
        <w:t>DOCUMENT HISTORY</w:t>
      </w:r>
      <w:bookmarkEnd w:id="245"/>
      <w:bookmarkEnd w:id="246"/>
      <w:bookmarkEnd w:id="247"/>
      <w:bookmarkEnd w:id="248"/>
    </w:p>
    <w:p w14:paraId="1973A55F" w14:textId="77777777" w:rsidR="004259CB" w:rsidRPr="004259CB" w:rsidRDefault="004259CB" w:rsidP="004259CB">
      <w:pPr>
        <w:pStyle w:val="Sparationtitre1"/>
        <w:rPr>
          <w:lang w:val="en-GB"/>
        </w:rPr>
      </w:pPr>
    </w:p>
    <w:p w14:paraId="1973A560" w14:textId="77777777" w:rsidR="004259CB" w:rsidRPr="004259CB" w:rsidRDefault="004259CB" w:rsidP="004259CB">
      <w:pPr>
        <w:rPr>
          <w:lang w:val="en-GB"/>
        </w:rPr>
      </w:pPr>
    </w:p>
    <w:tbl>
      <w:tblPr>
        <w:tblStyle w:val="Tabellrutnt"/>
        <w:tblW w:w="10065" w:type="dxa"/>
        <w:tblInd w:w="-5" w:type="dxa"/>
        <w:tblLook w:val="04A0" w:firstRow="1" w:lastRow="0" w:firstColumn="1" w:lastColumn="0" w:noHBand="0" w:noVBand="1"/>
      </w:tblPr>
      <w:tblGrid>
        <w:gridCol w:w="1417"/>
        <w:gridCol w:w="2268"/>
        <w:gridCol w:w="6380"/>
      </w:tblGrid>
      <w:tr w:rsidR="004259CB" w:rsidRPr="004259CB" w14:paraId="1973A564" w14:textId="77777777" w:rsidTr="00BB1792">
        <w:tc>
          <w:tcPr>
            <w:tcW w:w="1417" w:type="dxa"/>
            <w:vAlign w:val="center"/>
          </w:tcPr>
          <w:p w14:paraId="1973A561"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973A562" w14:textId="77777777"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1973A563"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1973A568" w14:textId="77777777" w:rsidTr="00BB1792">
        <w:tc>
          <w:tcPr>
            <w:tcW w:w="1417" w:type="dxa"/>
            <w:vAlign w:val="center"/>
          </w:tcPr>
          <w:p w14:paraId="1973A565" w14:textId="77777777" w:rsidR="004259CB" w:rsidRPr="00BA0733" w:rsidRDefault="001078A0" w:rsidP="00BA0733">
            <w:pPr>
              <w:spacing w:before="120" w:after="120"/>
              <w:rPr>
                <w:sz w:val="22"/>
                <w:lang w:val="en-GB"/>
              </w:rPr>
            </w:pPr>
            <w:r>
              <w:rPr>
                <w:sz w:val="22"/>
                <w:lang w:val="en-GB"/>
              </w:rPr>
              <w:t>2018-05-29</w:t>
            </w:r>
          </w:p>
        </w:tc>
        <w:tc>
          <w:tcPr>
            <w:tcW w:w="2268" w:type="dxa"/>
            <w:vAlign w:val="center"/>
          </w:tcPr>
          <w:p w14:paraId="1973A566"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1973A567" w14:textId="77777777"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bl>
    <w:p w14:paraId="1973A569" w14:textId="77777777" w:rsidR="00AB326D" w:rsidRPr="004259CB" w:rsidRDefault="00AB326D" w:rsidP="004259CB">
      <w:pPr>
        <w:pStyle w:val="Brdtext"/>
      </w:pPr>
      <w:bookmarkStart w:id="249" w:name="_GoBack"/>
      <w:bookmarkEnd w:id="249"/>
    </w:p>
    <w:sectPr w:rsidR="00AB326D" w:rsidRPr="004259CB" w:rsidSect="00480184">
      <w:headerReference w:type="even" r:id="rId23"/>
      <w:headerReference w:type="default" r:id="rId24"/>
      <w:headerReference w:type="first" r:id="rId25"/>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Sundklev Monica" w:date="2021-10-06T14:31:00Z" w:initials="SM">
    <w:p w14:paraId="580E14E3" w14:textId="6F94FD5A" w:rsidR="00834E13" w:rsidRDefault="00834E13">
      <w:pPr>
        <w:pStyle w:val="Kommentarer"/>
      </w:pPr>
      <w:r>
        <w:rPr>
          <w:rStyle w:val="Kommentarsreferens"/>
        </w:rPr>
        <w:annotationRef/>
      </w:r>
      <w:r>
        <w:t>VTS Committee suggests that model courses also are a part of the IALA Standards, see Liaison note.</w:t>
      </w:r>
    </w:p>
  </w:comment>
  <w:comment w:id="22" w:author="Sundklev Monica" w:date="2021-09-28T10:44:00Z" w:initials="SM">
    <w:p w14:paraId="2ABE2AAB" w14:textId="54693C65" w:rsidR="00F91287" w:rsidRDefault="00F91287">
      <w:pPr>
        <w:pStyle w:val="Kommentarer"/>
      </w:pPr>
      <w:r>
        <w:rPr>
          <w:rStyle w:val="Kommentarsreferens"/>
        </w:rPr>
        <w:annotationRef/>
      </w:r>
      <w:r>
        <w:t>Agree to be revised</w:t>
      </w:r>
    </w:p>
  </w:comment>
  <w:comment w:id="32" w:author="Sundklev Monica" w:date="2021-09-28T10:45:00Z" w:initials="SM">
    <w:p w14:paraId="6C506002" w14:textId="3B085032" w:rsidR="00F91287" w:rsidRDefault="00F91287">
      <w:pPr>
        <w:pStyle w:val="Kommentarer"/>
      </w:pPr>
      <w:r>
        <w:rPr>
          <w:rStyle w:val="Kommentarsreferens"/>
        </w:rPr>
        <w:annotationRef/>
      </w:r>
      <w:r>
        <w:t xml:space="preserve">As all marine </w:t>
      </w:r>
      <w:proofErr w:type="spellStart"/>
      <w:r>
        <w:t>AtoN</w:t>
      </w:r>
      <w:proofErr w:type="spellEnd"/>
      <w:r>
        <w:t xml:space="preserve"> authorities are not involved in VTS, it could be more clear to replace “all” with “relevant” here. </w:t>
      </w:r>
    </w:p>
  </w:comment>
  <w:comment w:id="42" w:author="Sundklev Monica" w:date="2021-09-28T10:49:00Z" w:initials="SM">
    <w:p w14:paraId="21027534" w14:textId="40611B9A" w:rsidR="00F91287" w:rsidRDefault="00F91287">
      <w:pPr>
        <w:pStyle w:val="Kommentarer"/>
      </w:pPr>
      <w:r>
        <w:rPr>
          <w:rStyle w:val="Kommentarsreferens"/>
        </w:rPr>
        <w:annotationRef/>
      </w:r>
      <w:r>
        <w:t xml:space="preserve">This is not about the Scope </w:t>
      </w:r>
      <w:r w:rsidR="00A24FEF">
        <w:t xml:space="preserve">but are definitions to the expressions </w:t>
      </w:r>
      <w:r>
        <w:t>and should be moved to section 1. Introduction, see explanation in Liaison note.</w:t>
      </w:r>
    </w:p>
  </w:comment>
  <w:comment w:id="50" w:author="Sundklev Monica" w:date="2021-09-28T10:57:00Z" w:initials="SM">
    <w:p w14:paraId="26B72A56" w14:textId="03A0B985" w:rsidR="00A04FBA" w:rsidRDefault="00A04FBA">
      <w:pPr>
        <w:pStyle w:val="Kommentarer"/>
      </w:pPr>
      <w:r>
        <w:rPr>
          <w:rStyle w:val="Kommentarsreferens"/>
        </w:rPr>
        <w:annotationRef/>
      </w:r>
      <w:r>
        <w:t xml:space="preserve">It is not clear where this list is. We assume that it is the list under section 5, but as this </w:t>
      </w:r>
      <w:r w:rsidR="00A24FEF">
        <w:t xml:space="preserve">is </w:t>
      </w:r>
      <w:r>
        <w:t>about the scope it could be deleted</w:t>
      </w:r>
      <w:r w:rsidR="00A24FEF">
        <w:t>. The recommendations under a specific scope are mentioned in section 5.</w:t>
      </w:r>
    </w:p>
  </w:comment>
  <w:comment w:id="53" w:author="Capt. Phillip Day" w:date="2021-04-15T13:35:00Z" w:initials="PD">
    <w:p w14:paraId="144110B2" w14:textId="7A5AD65F" w:rsidR="00565338" w:rsidRDefault="00565338">
      <w:pPr>
        <w:pStyle w:val="Kommentarer"/>
      </w:pPr>
      <w:r>
        <w:rPr>
          <w:rStyle w:val="Kommentarsreferens"/>
        </w:rPr>
        <w:annotationRef/>
      </w:r>
      <w:r>
        <w:t>Is this from the same source as the lists in the other standards</w:t>
      </w:r>
    </w:p>
  </w:comment>
  <w:comment w:id="55" w:author="Eckhoff,Dirk" w:date="2020-10-13T13:07:00Z" w:initials="DE">
    <w:p w14:paraId="1973A56D" w14:textId="374F8148" w:rsidR="008F1AFF" w:rsidRDefault="008F1AFF">
      <w:pPr>
        <w:pStyle w:val="Kommentarer"/>
      </w:pPr>
      <w:r>
        <w:rPr>
          <w:rStyle w:val="Kommentarsreferens"/>
        </w:rPr>
        <w:annotationRef/>
      </w:r>
      <w:r w:rsidR="00834E13">
        <w:t>The order is</w:t>
      </w:r>
      <w:r w:rsidR="00856811">
        <w:t xml:space="preserve"> c</w:t>
      </w:r>
      <w:r>
        <w:t>hange</w:t>
      </w:r>
      <w:r w:rsidR="00856811">
        <w:t>d</w:t>
      </w:r>
      <w:r>
        <w:t xml:space="preserve"> accordin</w:t>
      </w:r>
      <w:r w:rsidR="007F3F4A">
        <w:t>g to VTS Manual</w:t>
      </w:r>
      <w:r w:rsidR="000C300B">
        <w:t xml:space="preserve"> structure</w:t>
      </w:r>
      <w:r w:rsidR="00A24FEF">
        <w:t xml:space="preserve"> (with a topic order </w:t>
      </w:r>
      <w:r w:rsidR="008D1AC1">
        <w:t>operational, training, technical</w:t>
      </w:r>
      <w:r w:rsidR="00834E13">
        <w:t>)</w:t>
      </w:r>
      <w:r w:rsidR="000C300B">
        <w:t>.</w:t>
      </w:r>
      <w:r w:rsidR="00856811">
        <w:t xml:space="preserve"> Although</w:t>
      </w:r>
      <w:r w:rsidR="000C300B">
        <w:t xml:space="preserve"> VTS Data and Information management includes</w:t>
      </w:r>
      <w:r w:rsidR="00856811">
        <w:t xml:space="preserve"> Rec </w:t>
      </w:r>
      <w:r w:rsidR="00834E13">
        <w:t xml:space="preserve">on </w:t>
      </w:r>
      <w:r w:rsidR="000C300B">
        <w:t>portrayal</w:t>
      </w:r>
      <w:r w:rsidR="00834E13">
        <w:t xml:space="preserve"> and symbology</w:t>
      </w:r>
      <w:r w:rsidR="000C300B">
        <w:t xml:space="preserve">, which </w:t>
      </w:r>
      <w:r w:rsidR="00856811">
        <w:t>ar</w:t>
      </w:r>
      <w:r w:rsidR="00834E13">
        <w:t xml:space="preserve">e more operational while the GL </w:t>
      </w:r>
      <w:r w:rsidR="00856811">
        <w:t>will be more technical</w:t>
      </w:r>
      <w:r w:rsidR="000C300B">
        <w:t xml:space="preserve">.     </w:t>
      </w:r>
    </w:p>
  </w:comment>
  <w:comment w:id="95" w:author="Sundklev Monica" w:date="2021-09-29T12:27:00Z" w:initials="SM">
    <w:p w14:paraId="04721A69" w14:textId="2D86392C" w:rsidR="00A24FEF" w:rsidRDefault="00A24FEF">
      <w:pPr>
        <w:pStyle w:val="Kommentarer"/>
      </w:pPr>
      <w:r>
        <w:rPr>
          <w:rStyle w:val="Kommentarsreferens"/>
        </w:rPr>
        <w:annotationRef/>
      </w:r>
      <w:r>
        <w:t xml:space="preserve">This is </w:t>
      </w:r>
      <w:r w:rsidR="00834E13">
        <w:t xml:space="preserve">good and </w:t>
      </w:r>
      <w:r>
        <w:t xml:space="preserve">very important as we don’t need to mention the edition versions. </w:t>
      </w:r>
    </w:p>
    <w:p w14:paraId="59CE2B0C" w14:textId="45D2DBF2" w:rsidR="00A24FEF" w:rsidRDefault="00A24FEF">
      <w:pPr>
        <w:pStyle w:val="Kommentarer"/>
      </w:pPr>
    </w:p>
    <w:p w14:paraId="454CB54B" w14:textId="46BE5A26" w:rsidR="00A24FEF" w:rsidRDefault="00A24FEF">
      <w:pPr>
        <w:pStyle w:val="Kommentarer"/>
      </w:pPr>
      <w:r>
        <w:t>However, when a title is being changed but the number is being kept, this list could be confusing. Also new recommendations could be developed etc. Therefore it is important that Council should be given author</w:t>
      </w:r>
      <w:r w:rsidR="00834E13">
        <w:t>ization to amend this section, see Liaison note.</w:t>
      </w:r>
    </w:p>
  </w:comment>
  <w:comment w:id="98" w:author="Sundklev Monica" w:date="2021-09-29T12:33:00Z" w:initials="SM">
    <w:p w14:paraId="64C415C9" w14:textId="55CA6FE3" w:rsidR="00A24FEF" w:rsidRDefault="00A24FEF">
      <w:pPr>
        <w:pStyle w:val="Kommentarer"/>
      </w:pPr>
      <w:r>
        <w:rPr>
          <w:rStyle w:val="Kommentarsreferens"/>
        </w:rPr>
        <w:annotationRef/>
      </w:r>
      <w:r>
        <w:t xml:space="preserve">New proposal to include guidelines into the normative provisions. </w:t>
      </w:r>
    </w:p>
    <w:p w14:paraId="523347B5" w14:textId="3A5D337F" w:rsidR="00BB2351" w:rsidRDefault="00BB2351">
      <w:pPr>
        <w:pStyle w:val="Kommentarer"/>
      </w:pPr>
      <w:r>
        <w:t xml:space="preserve">By this proposal, </w:t>
      </w:r>
      <w:r w:rsidR="00834E13">
        <w:t>we should</w:t>
      </w:r>
      <w:r>
        <w:t xml:space="preserve"> define if a GL is n</w:t>
      </w:r>
      <w:r w:rsidR="00834E13">
        <w:t>ormative or informative too, which</w:t>
      </w:r>
      <w:r>
        <w:t xml:space="preserve"> could be mentioned in the recommendation.</w:t>
      </w:r>
    </w:p>
  </w:comment>
  <w:comment w:id="113" w:author="Eckhoff,Dirk" w:date="2020-10-13T13:09:00Z" w:initials="DE">
    <w:p w14:paraId="1973A570" w14:textId="390DC668" w:rsidR="00286144" w:rsidRDefault="00286144">
      <w:pPr>
        <w:pStyle w:val="Kommentarer"/>
      </w:pPr>
      <w:r>
        <w:rPr>
          <w:rStyle w:val="Kommentarsreferens"/>
        </w:rPr>
        <w:annotationRef/>
      </w:r>
      <w:r>
        <w:t xml:space="preserve"> </w:t>
      </w:r>
      <w:r w:rsidR="00834E13">
        <w:t>T</w:t>
      </w:r>
      <w:r>
        <w:t>he order</w:t>
      </w:r>
      <w:r w:rsidR="00834E13">
        <w:t xml:space="preserve"> has changed</w:t>
      </w:r>
      <w:r>
        <w:t xml:space="preserve"> as in paragr.4</w:t>
      </w:r>
      <w:r w:rsidR="00834E13">
        <w:t xml:space="preserve">. </w:t>
      </w:r>
    </w:p>
  </w:comment>
  <w:comment w:id="119" w:author="Sundklev Monica" w:date="2021-09-29T12:53:00Z" w:initials="SM">
    <w:p w14:paraId="6CAA83AF" w14:textId="0EC7D952" w:rsidR="00BB2351" w:rsidRDefault="00BB2351">
      <w:pPr>
        <w:pStyle w:val="Kommentarer"/>
      </w:pPr>
      <w:r>
        <w:rPr>
          <w:rStyle w:val="Kommentarsreferens"/>
        </w:rPr>
        <w:annotationRef/>
      </w:r>
      <w:r>
        <w:t>Revised title – to be approve</w:t>
      </w:r>
      <w:r w:rsidR="00834E13">
        <w:t>d by Council in Dec-21</w:t>
      </w:r>
    </w:p>
  </w:comment>
  <w:comment w:id="150" w:author="Sundklev Monica" w:date="2021-09-29T13:50:00Z" w:initials="SM">
    <w:p w14:paraId="500FF686" w14:textId="054CF474" w:rsidR="005C2525" w:rsidRDefault="005C2525">
      <w:pPr>
        <w:pStyle w:val="Kommentarer"/>
      </w:pPr>
      <w:r>
        <w:rPr>
          <w:rStyle w:val="Kommentarsreferens"/>
        </w:rPr>
        <w:annotationRef/>
      </w:r>
      <w:r>
        <w:t>Revised title.</w:t>
      </w:r>
    </w:p>
  </w:comment>
  <w:comment w:id="173" w:author="Sundklev Monica" w:date="2021-09-29T13:53:00Z" w:initials="SM">
    <w:p w14:paraId="2E7630F4" w14:textId="0A536C73" w:rsidR="005C2525" w:rsidRDefault="005C2525">
      <w:pPr>
        <w:pStyle w:val="Kommentarer"/>
      </w:pPr>
      <w:r>
        <w:rPr>
          <w:rStyle w:val="Kommentarsreferens"/>
        </w:rPr>
        <w:annotationRef/>
      </w:r>
      <w:r>
        <w:t xml:space="preserve">With the </w:t>
      </w:r>
      <w:proofErr w:type="spellStart"/>
      <w:r>
        <w:t>withdrawels</w:t>
      </w:r>
      <w:proofErr w:type="spellEnd"/>
      <w:r>
        <w:t xml:space="preserve"> below there are no informative recommendations at the moment.</w:t>
      </w:r>
    </w:p>
  </w:comment>
  <w:comment w:id="176" w:author="Sundklev Monica" w:date="2021-09-28T16:18:00Z" w:initials="SM">
    <w:p w14:paraId="092F0748" w14:textId="37095907" w:rsidR="00396FC0" w:rsidRDefault="00396FC0">
      <w:pPr>
        <w:pStyle w:val="Kommentarer"/>
      </w:pPr>
      <w:r>
        <w:rPr>
          <w:rStyle w:val="Kommentarsreferens"/>
        </w:rPr>
        <w:annotationRef/>
      </w:r>
      <w:r>
        <w:t>This Rec will be withdrawn in accordance with VTS task 1.1.1.2 and alignment of VTS documents after adoption of revised IMO resolution on VTS</w:t>
      </w:r>
    </w:p>
  </w:comment>
  <w:comment w:id="188" w:author="Capt. Phillip Day" w:date="2021-04-15T13:36:00Z" w:initials="PD">
    <w:p w14:paraId="3D17AC9B" w14:textId="05AF4E57" w:rsidR="00565338" w:rsidRDefault="00565338">
      <w:pPr>
        <w:pStyle w:val="Kommentarer"/>
      </w:pPr>
      <w:r>
        <w:rPr>
          <w:rStyle w:val="Kommentarsreferens"/>
        </w:rPr>
        <w:annotationRef/>
      </w:r>
      <w:r>
        <w:t>Is there any MASS guidelines to add.</w:t>
      </w:r>
    </w:p>
  </w:comment>
  <w:comment w:id="189" w:author="Sundklev Monica" w:date="2021-09-28T16:18:00Z" w:initials="SM">
    <w:p w14:paraId="7B9C74F0" w14:textId="2F8EB77B" w:rsidR="00396FC0" w:rsidRDefault="00396FC0">
      <w:pPr>
        <w:pStyle w:val="Kommentarer"/>
      </w:pPr>
      <w:r>
        <w:rPr>
          <w:rStyle w:val="Kommentarsreferens"/>
        </w:rPr>
        <w:annotationRef/>
      </w:r>
      <w:r w:rsidR="005C2525">
        <w:t>Don’t think</w:t>
      </w:r>
      <w:r w:rsidR="00834E13">
        <w:t xml:space="preserve"> we list the guidelines in the Standards, only in the recommendations.</w:t>
      </w:r>
    </w:p>
  </w:comment>
  <w:comment w:id="182" w:author="Sundklev Monica" w:date="2021-09-28T16:21:00Z" w:initials="SM">
    <w:p w14:paraId="38A10D53" w14:textId="1689FDDB" w:rsidR="00396FC0" w:rsidRDefault="00396FC0">
      <w:pPr>
        <w:pStyle w:val="Kommentarer"/>
      </w:pPr>
      <w:r>
        <w:rPr>
          <w:rStyle w:val="Kommentarsreferens"/>
        </w:rPr>
        <w:annotationRef/>
      </w:r>
      <w:r>
        <w:t>This recommendation has been revised to a guideline. Will be up for approval by Council in December following the publication date of new IMO resolution.</w:t>
      </w:r>
    </w:p>
  </w:comment>
  <w:comment w:id="192" w:author="Sundklev Monica" w:date="2021-09-29T13:54:00Z" w:initials="SM">
    <w:p w14:paraId="560209BC" w14:textId="6714F2C0" w:rsidR="005C2525" w:rsidRDefault="005C2525">
      <w:pPr>
        <w:pStyle w:val="Kommentarer"/>
      </w:pPr>
      <w:r>
        <w:rPr>
          <w:rStyle w:val="Kommentarsreferens"/>
        </w:rPr>
        <w:annotationRef/>
      </w:r>
      <w:r>
        <w:t xml:space="preserve">What is meant to be mentioned here? If other </w:t>
      </w:r>
      <w:proofErr w:type="spellStart"/>
      <w:r>
        <w:t>Stds</w:t>
      </w:r>
      <w:proofErr w:type="spellEnd"/>
      <w:r>
        <w:t xml:space="preserve"> and their relevant recommendations should be noted here, the text should be revis</w:t>
      </w:r>
      <w:r w:rsidR="00110CB3">
        <w:t>ed so it’s clear what is meant.</w:t>
      </w:r>
    </w:p>
    <w:p w14:paraId="53EB3A51" w14:textId="77777777" w:rsidR="005C2525" w:rsidRDefault="005C2525">
      <w:pPr>
        <w:pStyle w:val="Kommentarer"/>
      </w:pPr>
    </w:p>
    <w:p w14:paraId="59D76FAE" w14:textId="47D67DC9" w:rsidR="005C2525" w:rsidRDefault="005C2525">
      <w:pPr>
        <w:pStyle w:val="Kommentarer"/>
      </w:pPr>
      <w:r>
        <w:t xml:space="preserve">It should be noted that no </w:t>
      </w:r>
      <w:proofErr w:type="spellStart"/>
      <w:r>
        <w:t>Std</w:t>
      </w:r>
      <w:proofErr w:type="spellEnd"/>
      <w:r>
        <w:t xml:space="preserve"> has any supplementary elements included so this section shou</w:t>
      </w:r>
      <w:r w:rsidR="00110CB3">
        <w:t>ld be considered if it is needed or could be deleted.</w:t>
      </w:r>
    </w:p>
  </w:comment>
  <w:comment w:id="220" w:author="Sundklev Monica" w:date="2021-09-28T21:34:00Z" w:initials="SM">
    <w:p w14:paraId="616BC94E" w14:textId="6CBEB3C6" w:rsidR="00B10E64" w:rsidRDefault="00B10E64">
      <w:pPr>
        <w:pStyle w:val="Kommentarer"/>
      </w:pPr>
      <w:r>
        <w:rPr>
          <w:rStyle w:val="Kommentarsreferens"/>
        </w:rPr>
        <w:annotationRef/>
      </w:r>
      <w:r>
        <w:t xml:space="preserve">This </w:t>
      </w:r>
      <w:r w:rsidR="005C2525">
        <w:t xml:space="preserve">text is somehow misleading </w:t>
      </w:r>
      <w:r w:rsidR="007871AC">
        <w:t xml:space="preserve">and vague </w:t>
      </w:r>
      <w:r w:rsidR="005C2525">
        <w:t xml:space="preserve">as it is only General Assembly that can approve </w:t>
      </w:r>
      <w:proofErr w:type="spellStart"/>
      <w:r w:rsidR="00B47E55">
        <w:t>Stds</w:t>
      </w:r>
      <w:proofErr w:type="spellEnd"/>
      <w:r w:rsidR="00B47E55">
        <w:t xml:space="preserve">. </w:t>
      </w:r>
      <w:r w:rsidR="007871AC">
        <w:t xml:space="preserve">If the text is referring to that a proposal also can be rejected this should be clearly stated (The General Assembly may approve or reject a proposal to amend the IALA Standards.) </w:t>
      </w:r>
    </w:p>
    <w:p w14:paraId="6656F265" w14:textId="77777777" w:rsidR="00B47E55" w:rsidRDefault="00B47E55">
      <w:pPr>
        <w:pStyle w:val="Kommentarer"/>
      </w:pPr>
    </w:p>
    <w:p w14:paraId="09A43162" w14:textId="5DE99396" w:rsidR="00B47E55" w:rsidRDefault="007871AC">
      <w:pPr>
        <w:pStyle w:val="Kommentarer"/>
      </w:pPr>
      <w:r>
        <w:t>Suggest</w:t>
      </w:r>
      <w:r w:rsidR="00B47E55">
        <w:t xml:space="preserve"> this section is being developed further</w:t>
      </w:r>
      <w:r>
        <w:t xml:space="preserve"> and in accordance with the proposed way forward</w:t>
      </w:r>
      <w:r w:rsidR="00B47E55">
        <w:t>, see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0E14E3" w15:done="0"/>
  <w15:commentEx w15:paraId="2ABE2AAB" w15:done="0"/>
  <w15:commentEx w15:paraId="6C506002" w15:done="0"/>
  <w15:commentEx w15:paraId="21027534" w15:done="0"/>
  <w15:commentEx w15:paraId="26B72A56" w15:done="0"/>
  <w15:commentEx w15:paraId="144110B2" w15:done="0"/>
  <w15:commentEx w15:paraId="1973A56D" w15:done="0"/>
  <w15:commentEx w15:paraId="454CB54B" w15:done="0"/>
  <w15:commentEx w15:paraId="523347B5" w15:done="0"/>
  <w15:commentEx w15:paraId="1973A570" w15:done="0"/>
  <w15:commentEx w15:paraId="6CAA83AF" w15:done="0"/>
  <w15:commentEx w15:paraId="500FF686" w15:done="0"/>
  <w15:commentEx w15:paraId="2E7630F4" w15:done="0"/>
  <w15:commentEx w15:paraId="092F0748" w15:done="0"/>
  <w15:commentEx w15:paraId="3D17AC9B" w15:done="0"/>
  <w15:commentEx w15:paraId="7B9C74F0" w15:paraIdParent="3D17AC9B" w15:done="0"/>
  <w15:commentEx w15:paraId="38A10D53" w15:done="0"/>
  <w15:commentEx w15:paraId="59D76FAE" w15:done="0"/>
  <w15:commentEx w15:paraId="09A431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CF7826" w16cex:dateUtc="2021-02-11T09:32:00Z"/>
  <w16cex:commentExtensible w16cex:durableId="2422BF91" w16cex:dateUtc="2021-04-15T12:35:00Z"/>
  <w16cex:commentExtensible w16cex:durableId="2422BFF8" w16cex:dateUtc="2021-04-15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BDE58E" w16cid:durableId="23CF7826"/>
  <w16cid:commentId w16cid:paraId="1973A56A" w16cid:durableId="23CF77FD"/>
  <w16cid:commentId w16cid:paraId="1973A56B" w16cid:durableId="23CF77FE"/>
  <w16cid:commentId w16cid:paraId="1973A56C" w16cid:durableId="23CF77FF"/>
  <w16cid:commentId w16cid:paraId="144110B2" w16cid:durableId="2422BF91"/>
  <w16cid:commentId w16cid:paraId="1973A56D" w16cid:durableId="23CF7800"/>
  <w16cid:commentId w16cid:paraId="1973A56E" w16cid:durableId="23CF7801"/>
  <w16cid:commentId w16cid:paraId="1973A570" w16cid:durableId="23CF7802"/>
  <w16cid:commentId w16cid:paraId="3D17AC9B" w16cid:durableId="2422BF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6E50A" w14:textId="77777777" w:rsidR="0011285A" w:rsidRDefault="0011285A" w:rsidP="003274DB">
      <w:r>
        <w:separator/>
      </w:r>
    </w:p>
  </w:endnote>
  <w:endnote w:type="continuationSeparator" w:id="0">
    <w:p w14:paraId="01B314A8" w14:textId="77777777" w:rsidR="0011285A" w:rsidRDefault="0011285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57F" w14:textId="77777777" w:rsidR="00857580" w:rsidRDefault="006A30AE" w:rsidP="008747E0">
    <w:pPr>
      <w:pStyle w:val="Sidfot"/>
      <w:rPr>
        <w:lang w:val="en-GB"/>
      </w:rPr>
    </w:pPr>
    <w:r w:rsidRPr="00442889">
      <w:rPr>
        <w:noProof/>
        <w:lang w:val="sv-SE" w:eastAsia="sv-SE"/>
      </w:rPr>
      <w:drawing>
        <wp:anchor distT="0" distB="0" distL="114300" distR="114300" simplePos="0" relativeHeight="251651584" behindDoc="1" locked="0" layoutInCell="1" allowOverlap="1" wp14:anchorId="1973A5AD" wp14:editId="1973A5AE">
          <wp:simplePos x="0" y="0"/>
          <wp:positionH relativeFrom="page">
            <wp:posOffset>800735</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sv-SE" w:eastAsia="sv-SE"/>
      </w:rPr>
      <mc:AlternateContent>
        <mc:Choice Requires="wps">
          <w:drawing>
            <wp:anchor distT="0" distB="0" distL="114300" distR="114300" simplePos="0" relativeHeight="251652608" behindDoc="0" locked="0" layoutInCell="1" allowOverlap="1" wp14:anchorId="1973A5AF" wp14:editId="1973A5B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D90941B"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973A580" w14:textId="77777777" w:rsidR="00857580" w:rsidRPr="00ED2A8D" w:rsidRDefault="00857580" w:rsidP="008747E0">
    <w:pPr>
      <w:pStyle w:val="Sidfot"/>
      <w:rPr>
        <w:lang w:val="en-GB"/>
      </w:rPr>
    </w:pPr>
  </w:p>
  <w:p w14:paraId="1973A581" w14:textId="77777777" w:rsidR="00857580" w:rsidRPr="00ED2A8D" w:rsidRDefault="00857580" w:rsidP="008747E0">
    <w:pPr>
      <w:pStyle w:val="Sidfot"/>
      <w:rPr>
        <w:lang w:val="en-GB"/>
      </w:rPr>
    </w:pPr>
  </w:p>
  <w:p w14:paraId="1973A582" w14:textId="77777777" w:rsidR="00857580" w:rsidRPr="00ED2A8D" w:rsidRDefault="00857580" w:rsidP="008747E0">
    <w:pPr>
      <w:pStyle w:val="Sidfot"/>
      <w:rPr>
        <w:lang w:val="en-GB"/>
      </w:rPr>
    </w:pPr>
  </w:p>
  <w:p w14:paraId="1973A583" w14:textId="77777777" w:rsidR="00857580" w:rsidRPr="00ED2A8D" w:rsidRDefault="00857580" w:rsidP="008747E0">
    <w:pPr>
      <w:pStyle w:val="Sidfo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58B" w14:textId="77777777" w:rsidR="006A30AE" w:rsidRDefault="006A30AE" w:rsidP="008747E0">
    <w:pPr>
      <w:pStyle w:val="Sidfot"/>
      <w:rPr>
        <w:lang w:val="en-GB"/>
      </w:rPr>
    </w:pPr>
    <w:r>
      <w:rPr>
        <w:noProof/>
        <w:lang w:val="sv-SE" w:eastAsia="sv-SE"/>
      </w:rPr>
      <mc:AlternateContent>
        <mc:Choice Requires="wps">
          <w:drawing>
            <wp:anchor distT="0" distB="0" distL="114300" distR="114300" simplePos="0" relativeHeight="251672576" behindDoc="0" locked="0" layoutInCell="1" allowOverlap="1" wp14:anchorId="1973A5B3" wp14:editId="1973A5B4">
              <wp:simplePos x="0" y="0"/>
              <wp:positionH relativeFrom="page">
                <wp:posOffset>215900</wp:posOffset>
              </wp:positionH>
              <wp:positionV relativeFrom="page">
                <wp:posOffset>9249410</wp:posOffset>
              </wp:positionV>
              <wp:extent cx="7128000" cy="0"/>
              <wp:effectExtent l="0" t="0" r="15875" b="19050"/>
              <wp:wrapNone/>
              <wp:docPr id="5" name="Connecteur droit 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477E3F0" id="Connecteur droit 5"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fr20gEAAA8EAAAOAAAAZHJzL2Uyb0RvYy54bWysU8tu2zAQvBfoPxC815IMp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" strokecolor="#00558c [3204]" strokeweight="1pt">
              <w10:wrap anchorx="page" anchory="page"/>
            </v:line>
          </w:pict>
        </mc:Fallback>
      </mc:AlternateContent>
    </w:r>
  </w:p>
  <w:p w14:paraId="1973A58C" w14:textId="77777777" w:rsidR="006A30AE" w:rsidRPr="00ED2A8D" w:rsidRDefault="006A30AE" w:rsidP="008747E0">
    <w:pPr>
      <w:pStyle w:val="Sidfot"/>
      <w:rPr>
        <w:lang w:val="en-GB"/>
      </w:rPr>
    </w:pPr>
  </w:p>
  <w:p w14:paraId="1973A58D" w14:textId="77777777" w:rsidR="006A30AE" w:rsidRPr="00ED2A8D" w:rsidRDefault="006A30AE" w:rsidP="008747E0">
    <w:pPr>
      <w:pStyle w:val="Sidfot"/>
      <w:rPr>
        <w:lang w:val="en-GB"/>
      </w:rPr>
    </w:pPr>
  </w:p>
  <w:p w14:paraId="1973A58E" w14:textId="77777777" w:rsidR="006A30AE" w:rsidRPr="00ED2A8D" w:rsidRDefault="006A30AE" w:rsidP="008747E0">
    <w:pPr>
      <w:pStyle w:val="Sidfot"/>
      <w:rPr>
        <w:lang w:val="en-GB"/>
      </w:rPr>
    </w:pPr>
  </w:p>
  <w:p w14:paraId="1973A58F" w14:textId="77777777" w:rsidR="006A30AE" w:rsidRPr="00ED2A8D" w:rsidRDefault="006A30AE" w:rsidP="008747E0">
    <w:pPr>
      <w:pStyle w:val="Sidfo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59E" w14:textId="77777777" w:rsidR="00857580" w:rsidRPr="00C716E5" w:rsidRDefault="00857580" w:rsidP="00CB19DB">
    <w:pPr>
      <w:pStyle w:val="Sidfot"/>
      <w:rPr>
        <w:sz w:val="15"/>
        <w:szCs w:val="15"/>
      </w:rPr>
    </w:pPr>
  </w:p>
  <w:p w14:paraId="1973A59F" w14:textId="77777777" w:rsidR="00857580" w:rsidRDefault="00857580" w:rsidP="00CB19DB">
    <w:pPr>
      <w:pStyle w:val="Footerportrait"/>
    </w:pPr>
  </w:p>
  <w:p w14:paraId="1973A5A0" w14:textId="284F3ADB" w:rsidR="00857580" w:rsidRPr="00C907DF" w:rsidRDefault="005B0342" w:rsidP="00CB19DB">
    <w:pPr>
      <w:pStyle w:val="Footerportrait"/>
      <w:rPr>
        <w:rStyle w:val="Sidnummer"/>
        <w:szCs w:val="15"/>
      </w:rPr>
    </w:pPr>
    <w:fldSimple w:instr=" STYLEREF &quot;Document type&quot; \* MERGEFORMAT ">
      <w:r w:rsidR="00110CB3">
        <w:t>IALA Standard</w:t>
      </w:r>
    </w:fldSimple>
    <w:r w:rsidR="00857580" w:rsidRPr="00C907DF">
      <w:t xml:space="preserve"> </w:t>
    </w:r>
    <w:fldSimple w:instr=" STYLEREF &quot;Document number&quot; \* MERGEFORMAT ">
      <w:r w:rsidR="00110CB3">
        <w:t>S1040</w:t>
      </w:r>
    </w:fldSimple>
    <w:r w:rsidR="00857580" w:rsidRPr="00C907DF">
      <w:t xml:space="preserve"> –</w:t>
    </w:r>
    <w:r w:rsidR="00857580">
      <w:t xml:space="preserve"> </w:t>
    </w:r>
    <w:fldSimple w:instr=" STYLEREF &quot;Document name&quot; \* MERGEFORMAT ">
      <w:r w:rsidR="00110CB3">
        <w:t>Vessel Traffic Services</w:t>
      </w:r>
    </w:fldSimple>
  </w:p>
  <w:p w14:paraId="1973A5A1" w14:textId="27FE16A5" w:rsidR="00857580" w:rsidRPr="00CB19DB" w:rsidRDefault="005B0342" w:rsidP="00CB19DB">
    <w:pPr>
      <w:pStyle w:val="Footerportrait"/>
    </w:pPr>
    <w:fldSimple w:instr=" STYLEREF &quot;Edition number&quot; \* MERGEFORMAT ">
      <w:r w:rsidR="00110CB3">
        <w:t>Edition 1.0</w:t>
      </w:r>
    </w:fldSimple>
    <w:r w:rsidR="00857580">
      <w:t xml:space="preserve">  </w:t>
    </w:r>
    <w:fldSimple w:instr=" STYLEREF &quot;Document date&quot; \* MERGEFORMAT ">
      <w:r w:rsidR="00110CB3">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110CB3">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4276D" w14:textId="77777777" w:rsidR="0011285A" w:rsidRDefault="0011285A" w:rsidP="003274DB">
      <w:r>
        <w:separator/>
      </w:r>
    </w:p>
  </w:footnote>
  <w:footnote w:type="continuationSeparator" w:id="0">
    <w:p w14:paraId="1296F337" w14:textId="77777777" w:rsidR="0011285A" w:rsidRDefault="0011285A"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575" w14:textId="77777777" w:rsidR="003B2F7C" w:rsidRPr="003B2F7C" w:rsidRDefault="003B2F7C" w:rsidP="007971A3">
    <w:pPr>
      <w:pStyle w:val="Sidhuvud"/>
      <w:jc w:val="center"/>
      <w:rPr>
        <w:sz w:val="22"/>
        <w:lang w:val="en-GB"/>
      </w:rPr>
    </w:pPr>
  </w:p>
  <w:p w14:paraId="1973A576" w14:textId="77777777" w:rsidR="00857580" w:rsidRPr="0081052A" w:rsidRDefault="00857580" w:rsidP="003371B3">
    <w:pPr>
      <w:pStyle w:val="Sidhuvud"/>
      <w:jc w:val="right"/>
      <w:rPr>
        <w:sz w:val="18"/>
        <w:szCs w:val="18"/>
        <w:lang w:val="en-GB"/>
      </w:rPr>
    </w:pPr>
    <w:r w:rsidRPr="003B2F7C">
      <w:rPr>
        <w:noProof/>
        <w:sz w:val="18"/>
        <w:szCs w:val="18"/>
        <w:lang w:val="sv-SE" w:eastAsia="sv-SE"/>
      </w:rPr>
      <w:drawing>
        <wp:anchor distT="0" distB="0" distL="114300" distR="114300" simplePos="0" relativeHeight="251656192" behindDoc="1" locked="0" layoutInCell="1" allowOverlap="1" wp14:anchorId="1973A5A9" wp14:editId="1973A5A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973A577" w14:textId="77777777" w:rsidR="00857580" w:rsidRPr="00ED2A8D" w:rsidRDefault="00857580" w:rsidP="008747E0">
    <w:pPr>
      <w:pStyle w:val="Sidhuvud"/>
      <w:rPr>
        <w:lang w:val="en-GB"/>
      </w:rPr>
    </w:pPr>
  </w:p>
  <w:p w14:paraId="1973A578" w14:textId="77777777" w:rsidR="00857580" w:rsidRDefault="00857580" w:rsidP="008747E0">
    <w:pPr>
      <w:pStyle w:val="Sidhuvud"/>
      <w:rPr>
        <w:lang w:val="en-GB"/>
      </w:rPr>
    </w:pPr>
  </w:p>
  <w:p w14:paraId="1973A579" w14:textId="77777777" w:rsidR="00857580" w:rsidRDefault="00857580" w:rsidP="008747E0">
    <w:pPr>
      <w:pStyle w:val="Sidhuvud"/>
      <w:rPr>
        <w:lang w:val="en-GB"/>
      </w:rPr>
    </w:pPr>
  </w:p>
  <w:p w14:paraId="1973A57A" w14:textId="77777777" w:rsidR="00857580" w:rsidRDefault="00857580" w:rsidP="008747E0">
    <w:pPr>
      <w:pStyle w:val="Sidhuvud"/>
      <w:rPr>
        <w:lang w:val="en-GB"/>
      </w:rPr>
    </w:pPr>
  </w:p>
  <w:p w14:paraId="1973A57B" w14:textId="77777777" w:rsidR="00857580" w:rsidRDefault="00857580" w:rsidP="008747E0">
    <w:pPr>
      <w:pStyle w:val="Sidhuvud"/>
      <w:rPr>
        <w:lang w:val="en-GB"/>
      </w:rPr>
    </w:pPr>
  </w:p>
  <w:p w14:paraId="1973A57C" w14:textId="77777777" w:rsidR="00857580" w:rsidRDefault="00857580" w:rsidP="008747E0">
    <w:pPr>
      <w:pStyle w:val="Sidhuvud"/>
      <w:rPr>
        <w:lang w:val="en-GB"/>
      </w:rPr>
    </w:pPr>
  </w:p>
  <w:p w14:paraId="1973A57D" w14:textId="77777777" w:rsidR="00857580" w:rsidRPr="00ED2A8D" w:rsidRDefault="00857580" w:rsidP="008747E0">
    <w:pPr>
      <w:pStyle w:val="Sidhuvud"/>
      <w:rPr>
        <w:lang w:val="en-GB"/>
      </w:rPr>
    </w:pPr>
  </w:p>
  <w:p w14:paraId="1973A57E" w14:textId="77777777" w:rsidR="00857580" w:rsidRPr="00ED2A8D" w:rsidRDefault="0081052A" w:rsidP="001349DB">
    <w:pPr>
      <w:pStyle w:val="Sidhuvud"/>
      <w:spacing w:line="360" w:lineRule="exact"/>
      <w:rPr>
        <w:lang w:val="en-GB"/>
      </w:rPr>
    </w:pPr>
    <w:r>
      <w:rPr>
        <w:noProof/>
        <w:lang w:val="sv-SE" w:eastAsia="sv-SE"/>
      </w:rPr>
      <w:drawing>
        <wp:anchor distT="0" distB="0" distL="114300" distR="114300" simplePos="0" relativeHeight="251669504" behindDoc="1" locked="0" layoutInCell="1" allowOverlap="1" wp14:anchorId="1973A5AB" wp14:editId="1973A5AC">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5A8" w14:textId="77777777" w:rsidR="003371B3" w:rsidRDefault="003371B3">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584" w14:textId="77777777" w:rsidR="007462F7" w:rsidRDefault="007462F7">
    <w:pPr>
      <w:pStyle w:val="Sidhuvu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585" w14:textId="77777777" w:rsidR="00AA2802" w:rsidRPr="006A30AE" w:rsidRDefault="006A30AE" w:rsidP="006A30AE">
    <w:pPr>
      <w:pStyle w:val="Sidhuvud"/>
      <w:jc w:val="right"/>
      <w:rPr>
        <w:sz w:val="22"/>
        <w:lang w:val="en-GB"/>
      </w:rPr>
    </w:pPr>
    <w:r>
      <w:rPr>
        <w:noProof/>
        <w:sz w:val="22"/>
        <w:lang w:val="sv-SE" w:eastAsia="sv-SE"/>
      </w:rPr>
      <w:drawing>
        <wp:anchor distT="0" distB="0" distL="114300" distR="114300" simplePos="0" relativeHeight="251673600" behindDoc="1" locked="0" layoutInCell="1" allowOverlap="1" wp14:anchorId="1973A5B1" wp14:editId="1973A5B2">
          <wp:simplePos x="0" y="0"/>
          <wp:positionH relativeFrom="column">
            <wp:posOffset>5890577</wp:posOffset>
          </wp:positionH>
          <wp:positionV relativeFrom="paragraph">
            <wp:posOffset>-96044</wp:posOffset>
          </wp:positionV>
          <wp:extent cx="528637" cy="528637"/>
          <wp:effectExtent l="0" t="0" r="508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8637" cy="528637"/>
                  </a:xfrm>
                  <a:prstGeom prst="rect">
                    <a:avLst/>
                  </a:prstGeom>
                </pic:spPr>
              </pic:pic>
            </a:graphicData>
          </a:graphic>
          <wp14:sizeRelH relativeFrom="margin">
            <wp14:pctWidth>0</wp14:pctWidth>
          </wp14:sizeRelH>
          <wp14:sizeRelV relativeFrom="margin">
            <wp14:pctHeight>0</wp14:pctHeight>
          </wp14:sizeRelV>
        </wp:anchor>
      </w:drawing>
    </w:r>
  </w:p>
  <w:p w14:paraId="1973A586" w14:textId="77777777" w:rsidR="00AA2802" w:rsidRPr="006A30AE" w:rsidRDefault="00AA2802" w:rsidP="006A30AE">
    <w:pPr>
      <w:pStyle w:val="Sidhuvud"/>
      <w:jc w:val="right"/>
      <w:rPr>
        <w:sz w:val="18"/>
        <w:szCs w:val="18"/>
        <w:lang w:val="en-GB"/>
      </w:rPr>
    </w:pPr>
  </w:p>
  <w:p w14:paraId="1973A587" w14:textId="77777777" w:rsidR="00AA2802" w:rsidRDefault="00AA2802" w:rsidP="008747E0">
    <w:pPr>
      <w:pStyle w:val="Sidhuvud"/>
      <w:rPr>
        <w:lang w:val="en-GB"/>
      </w:rPr>
    </w:pPr>
  </w:p>
  <w:p w14:paraId="1973A588" w14:textId="77777777" w:rsidR="00AA2802" w:rsidRDefault="00AA2802" w:rsidP="008747E0">
    <w:pPr>
      <w:pStyle w:val="Sidhuvud"/>
      <w:rPr>
        <w:lang w:val="en-GB"/>
      </w:rPr>
    </w:pPr>
  </w:p>
  <w:p w14:paraId="1973A589" w14:textId="77777777" w:rsidR="00AA2802" w:rsidRPr="00ED2A8D" w:rsidRDefault="00AA2802" w:rsidP="008747E0">
    <w:pPr>
      <w:pStyle w:val="Sidhuvud"/>
      <w:rPr>
        <w:lang w:val="en-GB"/>
      </w:rPr>
    </w:pPr>
  </w:p>
  <w:p w14:paraId="1973A58A" w14:textId="77777777" w:rsidR="00AA2802" w:rsidRPr="00ED2A8D" w:rsidRDefault="00AA2802" w:rsidP="001349DB">
    <w:pPr>
      <w:pStyle w:val="Sidhuvud"/>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590" w14:textId="77777777" w:rsidR="007462F7" w:rsidRDefault="007462F7">
    <w:pPr>
      <w:pStyle w:val="Sidhuvud"/>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591" w14:textId="77777777" w:rsidR="003371B3" w:rsidRDefault="003371B3">
    <w:pPr>
      <w:pStyle w:val="Sidhuvud"/>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592" w14:textId="77777777" w:rsidR="00857580" w:rsidRDefault="003B2F7C" w:rsidP="003B2F7C">
    <w:pPr>
      <w:pStyle w:val="Sidhuvud"/>
      <w:tabs>
        <w:tab w:val="right" w:pos="10205"/>
      </w:tabs>
      <w:rPr>
        <w:lang w:val="en-GB"/>
      </w:rPr>
    </w:pPr>
    <w:r>
      <w:rPr>
        <w:noProof/>
        <w:lang w:val="sv-SE" w:eastAsia="sv-SE"/>
      </w:rPr>
      <w:drawing>
        <wp:anchor distT="0" distB="0" distL="114300" distR="114300" simplePos="0" relativeHeight="251655680" behindDoc="1" locked="0" layoutInCell="1" allowOverlap="1" wp14:anchorId="1973A5B5" wp14:editId="1973A5B6">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p>
  <w:p w14:paraId="1973A593" w14:textId="77777777" w:rsidR="006A30AE" w:rsidRPr="006A30AE" w:rsidRDefault="006A30AE" w:rsidP="006A30AE">
    <w:pPr>
      <w:pStyle w:val="Sidhuvud"/>
      <w:tabs>
        <w:tab w:val="right" w:pos="10205"/>
      </w:tabs>
      <w:jc w:val="right"/>
      <w:rPr>
        <w:sz w:val="22"/>
        <w:lang w:val="en-GB"/>
      </w:rPr>
    </w:pPr>
  </w:p>
  <w:p w14:paraId="1973A594" w14:textId="77777777" w:rsidR="003B2F7C" w:rsidRPr="006A30AE" w:rsidRDefault="003B2F7C" w:rsidP="003B2F7C">
    <w:pPr>
      <w:pStyle w:val="Sidhuvud"/>
      <w:tabs>
        <w:tab w:val="right" w:pos="10205"/>
      </w:tabs>
      <w:jc w:val="right"/>
      <w:rPr>
        <w:sz w:val="18"/>
        <w:szCs w:val="18"/>
        <w:lang w:val="en-GB"/>
      </w:rPr>
    </w:pPr>
  </w:p>
  <w:p w14:paraId="1973A595" w14:textId="77777777" w:rsidR="00857580" w:rsidRDefault="00857580" w:rsidP="008747E0">
    <w:pPr>
      <w:pStyle w:val="Sidhuvud"/>
      <w:rPr>
        <w:lang w:val="en-GB"/>
      </w:rPr>
    </w:pPr>
  </w:p>
  <w:p w14:paraId="1973A596" w14:textId="77777777" w:rsidR="00857580" w:rsidRDefault="00857580" w:rsidP="008747E0">
    <w:pPr>
      <w:pStyle w:val="Sidhuvud"/>
      <w:rPr>
        <w:lang w:val="en-GB"/>
      </w:rPr>
    </w:pPr>
  </w:p>
  <w:p w14:paraId="1973A597" w14:textId="77777777" w:rsidR="00857580" w:rsidRDefault="00857580" w:rsidP="008747E0">
    <w:pPr>
      <w:pStyle w:val="Sidhuvud"/>
      <w:rPr>
        <w:lang w:val="en-GB"/>
      </w:rPr>
    </w:pPr>
  </w:p>
  <w:p w14:paraId="1973A598" w14:textId="77777777" w:rsidR="00857580" w:rsidRPr="00441393" w:rsidRDefault="00857580" w:rsidP="00AB623C">
    <w:pPr>
      <w:pStyle w:val="Contents"/>
    </w:pPr>
    <w:r w:rsidRPr="00441393">
      <w:t>contents</w:t>
    </w:r>
  </w:p>
  <w:p w14:paraId="1973A599" w14:textId="77777777" w:rsidR="00857580" w:rsidRDefault="00857580" w:rsidP="008747E0">
    <w:pPr>
      <w:pStyle w:val="Sidhuvud"/>
      <w:rPr>
        <w:lang w:val="en-GB"/>
      </w:rPr>
    </w:pPr>
  </w:p>
  <w:p w14:paraId="1973A59A" w14:textId="77777777" w:rsidR="00857580" w:rsidRDefault="00857580" w:rsidP="008747E0">
    <w:pPr>
      <w:pStyle w:val="Sidhuvud"/>
      <w:rPr>
        <w:lang w:val="en-GB"/>
      </w:rPr>
    </w:pPr>
  </w:p>
  <w:p w14:paraId="1973A59B" w14:textId="77777777" w:rsidR="00857580" w:rsidRDefault="00857580" w:rsidP="008747E0">
    <w:pPr>
      <w:pStyle w:val="Sidhuvud"/>
      <w:rPr>
        <w:lang w:val="en-GB"/>
      </w:rPr>
    </w:pPr>
  </w:p>
  <w:p w14:paraId="1973A59C" w14:textId="77777777" w:rsidR="00857580" w:rsidRPr="00ED2A8D" w:rsidRDefault="00857580" w:rsidP="008747E0">
    <w:pPr>
      <w:pStyle w:val="Sidhuvud"/>
      <w:rPr>
        <w:lang w:val="en-GB"/>
      </w:rPr>
    </w:pPr>
  </w:p>
  <w:p w14:paraId="1973A59D" w14:textId="77777777" w:rsidR="00857580" w:rsidRPr="00AC33A2" w:rsidRDefault="00857580" w:rsidP="0078486B">
    <w:pPr>
      <w:pStyle w:val="Sidhuvud"/>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5A2" w14:textId="77777777" w:rsidR="003371B3" w:rsidRDefault="003371B3">
    <w:pPr>
      <w:pStyle w:val="Sidhuvud"/>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5A3" w14:textId="77777777" w:rsidR="003371B3" w:rsidRDefault="003371B3">
    <w:pPr>
      <w:pStyle w:val="Sidhuvud"/>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5A4" w14:textId="77777777" w:rsidR="003B2F7C" w:rsidRDefault="003B2F7C" w:rsidP="003371B3">
    <w:pPr>
      <w:pStyle w:val="Sidhuvud"/>
      <w:jc w:val="right"/>
      <w:rPr>
        <w:lang w:val="en-GB"/>
      </w:rPr>
    </w:pPr>
    <w:r w:rsidRPr="00303C56">
      <w:rPr>
        <w:noProof/>
        <w:highlight w:val="yellow"/>
        <w:lang w:val="sv-SE" w:eastAsia="sv-SE"/>
      </w:rPr>
      <w:drawing>
        <wp:anchor distT="0" distB="0" distL="114300" distR="114300" simplePos="0" relativeHeight="251654656" behindDoc="1" locked="0" layoutInCell="1" allowOverlap="1" wp14:anchorId="1973A5B7" wp14:editId="1973A5B8">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73A5A5" w14:textId="77777777" w:rsidR="006A30AE" w:rsidRPr="006A30AE" w:rsidRDefault="006A30AE" w:rsidP="003371B3">
    <w:pPr>
      <w:pStyle w:val="Sidhuvud"/>
      <w:jc w:val="right"/>
      <w:rPr>
        <w:sz w:val="22"/>
        <w:lang w:val="en-GB"/>
      </w:rPr>
    </w:pPr>
  </w:p>
  <w:p w14:paraId="1973A5A6" w14:textId="77777777" w:rsidR="00857580" w:rsidRPr="006A30AE" w:rsidRDefault="00857580" w:rsidP="003371B3">
    <w:pPr>
      <w:pStyle w:val="Sidhuvud"/>
      <w:jc w:val="right"/>
      <w:rPr>
        <w:sz w:val="18"/>
        <w:szCs w:val="18"/>
        <w:lang w:val="en-GB"/>
      </w:rPr>
    </w:pPr>
  </w:p>
  <w:p w14:paraId="1973A5A7" w14:textId="77777777" w:rsidR="006A30AE" w:rsidRPr="00AB623C" w:rsidRDefault="006A30AE" w:rsidP="003371B3">
    <w:pPr>
      <w:pStyle w:val="Sidhuvud"/>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Rubrik1"/>
      <w:lvlText w:val="%1."/>
      <w:lvlJc w:val="left"/>
      <w:pPr>
        <w:tabs>
          <w:tab w:val="num" w:pos="0"/>
        </w:tabs>
        <w:ind w:left="709" w:hanging="709"/>
      </w:pPr>
      <w:rPr>
        <w:rFonts w:asciiTheme="minorHAnsi" w:hAnsiTheme="minorHAnsi" w:hint="default"/>
        <w:b/>
        <w:i w:val="0"/>
        <w:color w:val="00558C"/>
        <w:sz w:val="28"/>
      </w:rPr>
    </w:lvl>
    <w:lvl w:ilvl="1">
      <w:start w:val="1"/>
      <w:numFmt w:val="decimal"/>
      <w:pStyle w:val="Rubrik2"/>
      <w:lvlText w:val="%1.%2."/>
      <w:lvlJc w:val="left"/>
      <w:pPr>
        <w:tabs>
          <w:tab w:val="num" w:pos="0"/>
        </w:tabs>
        <w:ind w:left="851" w:hanging="851"/>
      </w:pPr>
      <w:rPr>
        <w:rFonts w:asciiTheme="minorHAnsi" w:hAnsiTheme="minorHAnsi" w:hint="default"/>
        <w:b/>
        <w:i w:val="0"/>
        <w:color w:val="00558C"/>
        <w:sz w:val="24"/>
      </w:rPr>
    </w:lvl>
    <w:lvl w:ilvl="2">
      <w:start w:val="1"/>
      <w:numFmt w:val="decimal"/>
      <w:pStyle w:val="Rubrik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Rubrik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Rubrik5"/>
      <w:lvlText w:val="%1.%2.%3.%4.%5"/>
      <w:lvlJc w:val="left"/>
      <w:pPr>
        <w:ind w:left="1008" w:hanging="1008"/>
      </w:pPr>
      <w:rPr>
        <w:rFonts w:hint="default"/>
      </w:rPr>
    </w:lvl>
    <w:lvl w:ilvl="5">
      <w:start w:val="1"/>
      <w:numFmt w:val="decimal"/>
      <w:pStyle w:val="Rubrik6"/>
      <w:lvlText w:val="%1.%2.%3.%4.%5.%6"/>
      <w:lvlJc w:val="left"/>
      <w:pPr>
        <w:ind w:left="1152" w:hanging="1152"/>
      </w:pPr>
      <w:rPr>
        <w:rFonts w:hint="default"/>
      </w:rPr>
    </w:lvl>
    <w:lvl w:ilvl="6">
      <w:start w:val="1"/>
      <w:numFmt w:val="decimal"/>
      <w:pStyle w:val="Rubrik7"/>
      <w:lvlText w:val="%1.%2.%3.%4.%5.%6.%7"/>
      <w:lvlJc w:val="left"/>
      <w:pPr>
        <w:ind w:left="1296" w:hanging="1296"/>
      </w:pPr>
      <w:rPr>
        <w:rFonts w:hint="default"/>
      </w:rPr>
    </w:lvl>
    <w:lvl w:ilvl="7">
      <w:start w:val="1"/>
      <w:numFmt w:val="decimal"/>
      <w:pStyle w:val="Rubrik8"/>
      <w:lvlText w:val="%1.%2.%3.%4.%5.%6.%7.%8"/>
      <w:lvlJc w:val="left"/>
      <w:pPr>
        <w:ind w:left="1440" w:hanging="1440"/>
      </w:pPr>
      <w:rPr>
        <w:rFonts w:hint="default"/>
      </w:rPr>
    </w:lvl>
    <w:lvl w:ilvl="8">
      <w:start w:val="1"/>
      <w:numFmt w:val="decimal"/>
      <w:pStyle w:val="Rubrik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pt. Phillip Day">
    <w15:presenceInfo w15:providerId="AD" w15:userId="S::Phil.Day@nlb.org.uk::2003a51a-29f7-4f48-9561-5d9368db24ce"/>
  </w15:person>
  <w15:person w15:author="Sundklev Monica">
    <w15:presenceInfo w15:providerId="AD" w15:userId="S-1-5-21-3283961105-4280042972-2780276874-4772"/>
  </w15:person>
  <w15:person w15:author="Jeon MinSu">
    <w15:presenceInfo w15:providerId="Windows Live" w15:userId="99649344055da0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U0NjEzsDA2NDM0NzVW0lEKTi0uzszPAykwrAUAfUqVzCwAAAA="/>
  </w:docVars>
  <w:rsids>
    <w:rsidRoot w:val="00733698"/>
    <w:rsid w:val="00016EAF"/>
    <w:rsid w:val="00020F18"/>
    <w:rsid w:val="00080FA5"/>
    <w:rsid w:val="00085375"/>
    <w:rsid w:val="000A21EC"/>
    <w:rsid w:val="000C300B"/>
    <w:rsid w:val="000C43D3"/>
    <w:rsid w:val="000C711B"/>
    <w:rsid w:val="000D4C23"/>
    <w:rsid w:val="000E5B53"/>
    <w:rsid w:val="001078A0"/>
    <w:rsid w:val="00110CB3"/>
    <w:rsid w:val="0011285A"/>
    <w:rsid w:val="001349DB"/>
    <w:rsid w:val="0013794D"/>
    <w:rsid w:val="001649BF"/>
    <w:rsid w:val="00192FEB"/>
    <w:rsid w:val="001B1140"/>
    <w:rsid w:val="001C3592"/>
    <w:rsid w:val="001E416D"/>
    <w:rsid w:val="00203BE2"/>
    <w:rsid w:val="002204DA"/>
    <w:rsid w:val="0024331D"/>
    <w:rsid w:val="00265AFA"/>
    <w:rsid w:val="0027175D"/>
    <w:rsid w:val="00286144"/>
    <w:rsid w:val="0029140D"/>
    <w:rsid w:val="002B449E"/>
    <w:rsid w:val="002B6168"/>
    <w:rsid w:val="002B6679"/>
    <w:rsid w:val="002D5089"/>
    <w:rsid w:val="002F09CA"/>
    <w:rsid w:val="00303C56"/>
    <w:rsid w:val="00304DD8"/>
    <w:rsid w:val="003236FC"/>
    <w:rsid w:val="003274DB"/>
    <w:rsid w:val="003371B3"/>
    <w:rsid w:val="003476DC"/>
    <w:rsid w:val="003500F2"/>
    <w:rsid w:val="003622B2"/>
    <w:rsid w:val="00366678"/>
    <w:rsid w:val="00396FC0"/>
    <w:rsid w:val="003A6FA7"/>
    <w:rsid w:val="003B2F7C"/>
    <w:rsid w:val="003C539A"/>
    <w:rsid w:val="003C7C34"/>
    <w:rsid w:val="004028D6"/>
    <w:rsid w:val="00406B02"/>
    <w:rsid w:val="004259CB"/>
    <w:rsid w:val="00434EE8"/>
    <w:rsid w:val="00441393"/>
    <w:rsid w:val="00456F10"/>
    <w:rsid w:val="00457308"/>
    <w:rsid w:val="0047355D"/>
    <w:rsid w:val="00480184"/>
    <w:rsid w:val="00496E8D"/>
    <w:rsid w:val="004C7C5C"/>
    <w:rsid w:val="004D7B9F"/>
    <w:rsid w:val="004E2F16"/>
    <w:rsid w:val="004F505B"/>
    <w:rsid w:val="00526234"/>
    <w:rsid w:val="0053726A"/>
    <w:rsid w:val="005441EC"/>
    <w:rsid w:val="00553495"/>
    <w:rsid w:val="00556CF6"/>
    <w:rsid w:val="00563854"/>
    <w:rsid w:val="00565338"/>
    <w:rsid w:val="005717AC"/>
    <w:rsid w:val="0057692D"/>
    <w:rsid w:val="00583C53"/>
    <w:rsid w:val="005A181A"/>
    <w:rsid w:val="005B0342"/>
    <w:rsid w:val="005C2525"/>
    <w:rsid w:val="0060160B"/>
    <w:rsid w:val="0060517A"/>
    <w:rsid w:val="006127AC"/>
    <w:rsid w:val="00666061"/>
    <w:rsid w:val="00680F99"/>
    <w:rsid w:val="006A30AE"/>
    <w:rsid w:val="006A4DA5"/>
    <w:rsid w:val="006B389C"/>
    <w:rsid w:val="006B50D5"/>
    <w:rsid w:val="006C24DF"/>
    <w:rsid w:val="006C748C"/>
    <w:rsid w:val="0070191F"/>
    <w:rsid w:val="0071254C"/>
    <w:rsid w:val="00723D9D"/>
    <w:rsid w:val="00733698"/>
    <w:rsid w:val="007462F7"/>
    <w:rsid w:val="00757F9E"/>
    <w:rsid w:val="00763409"/>
    <w:rsid w:val="0076457B"/>
    <w:rsid w:val="007678FC"/>
    <w:rsid w:val="00767B26"/>
    <w:rsid w:val="007715E8"/>
    <w:rsid w:val="00782745"/>
    <w:rsid w:val="0078486B"/>
    <w:rsid w:val="007871AC"/>
    <w:rsid w:val="00792E22"/>
    <w:rsid w:val="007947D6"/>
    <w:rsid w:val="007971A3"/>
    <w:rsid w:val="007A446A"/>
    <w:rsid w:val="007A7993"/>
    <w:rsid w:val="007D2107"/>
    <w:rsid w:val="007D3221"/>
    <w:rsid w:val="007D6499"/>
    <w:rsid w:val="007E30DF"/>
    <w:rsid w:val="007E46D5"/>
    <w:rsid w:val="007F3F4A"/>
    <w:rsid w:val="007F7033"/>
    <w:rsid w:val="007F7544"/>
    <w:rsid w:val="0081052A"/>
    <w:rsid w:val="00817B3D"/>
    <w:rsid w:val="00823AAA"/>
    <w:rsid w:val="00834E13"/>
    <w:rsid w:val="008431CF"/>
    <w:rsid w:val="00854278"/>
    <w:rsid w:val="00856811"/>
    <w:rsid w:val="00857580"/>
    <w:rsid w:val="008747E0"/>
    <w:rsid w:val="008D1AC1"/>
    <w:rsid w:val="008F1AFF"/>
    <w:rsid w:val="009210BC"/>
    <w:rsid w:val="0092365D"/>
    <w:rsid w:val="009330EF"/>
    <w:rsid w:val="00940108"/>
    <w:rsid w:val="009414E6"/>
    <w:rsid w:val="00971591"/>
    <w:rsid w:val="00974E99"/>
    <w:rsid w:val="009764FA"/>
    <w:rsid w:val="00980192"/>
    <w:rsid w:val="00983673"/>
    <w:rsid w:val="009B3B25"/>
    <w:rsid w:val="009B4BB6"/>
    <w:rsid w:val="009C79E3"/>
    <w:rsid w:val="009E16EC"/>
    <w:rsid w:val="009E79A1"/>
    <w:rsid w:val="00A01C9C"/>
    <w:rsid w:val="00A04FBA"/>
    <w:rsid w:val="00A06E5E"/>
    <w:rsid w:val="00A10175"/>
    <w:rsid w:val="00A1643D"/>
    <w:rsid w:val="00A1776A"/>
    <w:rsid w:val="00A24FEF"/>
    <w:rsid w:val="00A40365"/>
    <w:rsid w:val="00A549B3"/>
    <w:rsid w:val="00A75F95"/>
    <w:rsid w:val="00AA2802"/>
    <w:rsid w:val="00AA70F6"/>
    <w:rsid w:val="00AB326D"/>
    <w:rsid w:val="00AB3510"/>
    <w:rsid w:val="00AB623C"/>
    <w:rsid w:val="00AB73F4"/>
    <w:rsid w:val="00AC3119"/>
    <w:rsid w:val="00AC33A2"/>
    <w:rsid w:val="00AE4193"/>
    <w:rsid w:val="00AF159C"/>
    <w:rsid w:val="00B02CC1"/>
    <w:rsid w:val="00B10E64"/>
    <w:rsid w:val="00B12B0A"/>
    <w:rsid w:val="00B31A41"/>
    <w:rsid w:val="00B47E55"/>
    <w:rsid w:val="00B67422"/>
    <w:rsid w:val="00B97082"/>
    <w:rsid w:val="00BA0733"/>
    <w:rsid w:val="00BB1792"/>
    <w:rsid w:val="00BB2351"/>
    <w:rsid w:val="00BE0675"/>
    <w:rsid w:val="00BE109A"/>
    <w:rsid w:val="00BE7A71"/>
    <w:rsid w:val="00BF0E9F"/>
    <w:rsid w:val="00C01DB5"/>
    <w:rsid w:val="00C065BD"/>
    <w:rsid w:val="00C23906"/>
    <w:rsid w:val="00C70058"/>
    <w:rsid w:val="00C81162"/>
    <w:rsid w:val="00C83666"/>
    <w:rsid w:val="00CB19DB"/>
    <w:rsid w:val="00CC4C69"/>
    <w:rsid w:val="00CC71A6"/>
    <w:rsid w:val="00CD0934"/>
    <w:rsid w:val="00CD36BB"/>
    <w:rsid w:val="00CE5E46"/>
    <w:rsid w:val="00CF477F"/>
    <w:rsid w:val="00CF569D"/>
    <w:rsid w:val="00D6195E"/>
    <w:rsid w:val="00D6394C"/>
    <w:rsid w:val="00D67D51"/>
    <w:rsid w:val="00D70AFE"/>
    <w:rsid w:val="00D74AE1"/>
    <w:rsid w:val="00D75F79"/>
    <w:rsid w:val="00DB56B9"/>
    <w:rsid w:val="00DC7E67"/>
    <w:rsid w:val="00DD6C18"/>
    <w:rsid w:val="00DF1669"/>
    <w:rsid w:val="00E234E9"/>
    <w:rsid w:val="00E24B2E"/>
    <w:rsid w:val="00E270C5"/>
    <w:rsid w:val="00E317B0"/>
    <w:rsid w:val="00E67984"/>
    <w:rsid w:val="00E72A28"/>
    <w:rsid w:val="00E72B8D"/>
    <w:rsid w:val="00E76468"/>
    <w:rsid w:val="00E77E7B"/>
    <w:rsid w:val="00E906A3"/>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5733F"/>
    <w:rsid w:val="00F85EC1"/>
    <w:rsid w:val="00F87E86"/>
    <w:rsid w:val="00F9117F"/>
    <w:rsid w:val="00F91287"/>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73A4BA"/>
  <w15:docId w15:val="{82243FCF-1C9A-4937-9B27-78CB88A90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Rubrik1">
    <w:name w:val="heading 1"/>
    <w:basedOn w:val="Normal"/>
    <w:next w:val="Heading1separatationline"/>
    <w:link w:val="Rubrik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Rubrik2">
    <w:name w:val="heading 2"/>
    <w:basedOn w:val="Normal"/>
    <w:next w:val="Heading2separationline"/>
    <w:link w:val="Rubrik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Rubrik3">
    <w:name w:val="heading 3"/>
    <w:basedOn w:val="Normal"/>
    <w:next w:val="Brdtext"/>
    <w:link w:val="Rubrik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Rubrik4">
    <w:name w:val="heading 4"/>
    <w:basedOn w:val="Normal"/>
    <w:next w:val="Brdtext"/>
    <w:link w:val="Rubrik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Rubrik5">
    <w:name w:val="heading 5"/>
    <w:basedOn w:val="Normal"/>
    <w:next w:val="Normal"/>
    <w:link w:val="Rubrik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Rubrik6">
    <w:name w:val="heading 6"/>
    <w:basedOn w:val="Normal"/>
    <w:next w:val="Normal"/>
    <w:link w:val="Rubrik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uiPriority w:val="99"/>
    <w:rsid w:val="008747E0"/>
    <w:pPr>
      <w:spacing w:after="0" w:line="240" w:lineRule="exact"/>
    </w:pPr>
    <w:rPr>
      <w:sz w:val="20"/>
      <w:lang w:val="en-US"/>
    </w:rPr>
  </w:style>
  <w:style w:type="character" w:customStyle="1" w:styleId="SidhuvudChar">
    <w:name w:val="Sidhuvud Char"/>
    <w:basedOn w:val="Standardstycketeckensnitt"/>
    <w:link w:val="Sidhuvud"/>
    <w:uiPriority w:val="99"/>
    <w:rsid w:val="009E16EC"/>
    <w:rPr>
      <w:sz w:val="20"/>
      <w:lang w:val="en-US"/>
    </w:rPr>
  </w:style>
  <w:style w:type="paragraph" w:styleId="Sidfot">
    <w:name w:val="footer"/>
    <w:link w:val="SidfotChar"/>
    <w:rsid w:val="008747E0"/>
    <w:pPr>
      <w:spacing w:after="0" w:line="240" w:lineRule="exact"/>
    </w:pPr>
    <w:rPr>
      <w:sz w:val="20"/>
      <w:lang w:val="en-US"/>
    </w:rPr>
  </w:style>
  <w:style w:type="character" w:customStyle="1" w:styleId="SidfotChar">
    <w:name w:val="Sidfot Char"/>
    <w:basedOn w:val="Standardstycketeckensnitt"/>
    <w:link w:val="Sidfot"/>
    <w:rsid w:val="009E16EC"/>
    <w:rPr>
      <w:sz w:val="20"/>
      <w:lang w:val="en-US"/>
    </w:rPr>
  </w:style>
  <w:style w:type="paragraph" w:styleId="Ballongtext">
    <w:name w:val="Balloon Text"/>
    <w:basedOn w:val="Normal"/>
    <w:link w:val="BallongtextChar"/>
    <w:uiPriority w:val="99"/>
    <w:semiHidden/>
    <w:rsid w:val="00EB6F3C"/>
    <w:pPr>
      <w:spacing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EB6F3C"/>
    <w:rPr>
      <w:rFonts w:ascii="Tahoma" w:hAnsi="Tahoma" w:cs="Tahoma"/>
      <w:sz w:val="16"/>
      <w:szCs w:val="16"/>
      <w:lang w:val="en-US"/>
    </w:rPr>
  </w:style>
  <w:style w:type="table" w:styleId="Tabellrutnt">
    <w:name w:val="Table Grid"/>
    <w:basedOn w:val="Normaltabel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dnummer">
    <w:name w:val="page number"/>
    <w:rsid w:val="00CB19DB"/>
    <w:rPr>
      <w:rFonts w:asciiTheme="minorHAnsi" w:hAnsiTheme="minorHAnsi"/>
      <w:sz w:val="15"/>
    </w:rPr>
  </w:style>
  <w:style w:type="character" w:customStyle="1" w:styleId="Rubrik1Char">
    <w:name w:val="Rubrik 1 Char"/>
    <w:basedOn w:val="Standardstycketeckensnitt"/>
    <w:link w:val="Rubrik1"/>
    <w:rsid w:val="00F41515"/>
    <w:rPr>
      <w:rFonts w:asciiTheme="majorHAnsi" w:eastAsiaTheme="majorEastAsia" w:hAnsiTheme="majorHAnsi" w:cstheme="majorBidi"/>
      <w:b/>
      <w:bCs/>
      <w:caps/>
      <w:color w:val="00558C"/>
      <w:sz w:val="28"/>
      <w:szCs w:val="24"/>
      <w:lang w:val="en-GB"/>
    </w:rPr>
  </w:style>
  <w:style w:type="character" w:customStyle="1" w:styleId="Rubrik2Char">
    <w:name w:val="Rubrik 2 Char"/>
    <w:basedOn w:val="Standardstycketeckensnitt"/>
    <w:link w:val="Rubrik2"/>
    <w:rsid w:val="00E24B2E"/>
    <w:rPr>
      <w:rFonts w:asciiTheme="majorHAnsi" w:eastAsiaTheme="majorEastAsia" w:hAnsiTheme="majorHAnsi" w:cstheme="majorBidi"/>
      <w:b/>
      <w:bCs/>
      <w:caps/>
      <w:color w:val="00558C"/>
      <w:sz w:val="24"/>
      <w:szCs w:val="24"/>
      <w:lang w:val="en-GB"/>
    </w:rPr>
  </w:style>
  <w:style w:type="character" w:customStyle="1" w:styleId="Rubrik3Char">
    <w:name w:val="Rubrik 3 Char"/>
    <w:basedOn w:val="Standardstycketeckensnitt"/>
    <w:link w:val="Rubrik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Rubrik4Char">
    <w:name w:val="Rubrik 4 Char"/>
    <w:basedOn w:val="Standardstycketeckensnitt"/>
    <w:link w:val="Rubrik4"/>
    <w:rsid w:val="00E24B2E"/>
    <w:rPr>
      <w:rFonts w:asciiTheme="majorHAnsi" w:eastAsiaTheme="majorEastAsia" w:hAnsiTheme="majorHAnsi" w:cstheme="majorBidi"/>
      <w:b/>
      <w:bCs/>
      <w:iCs/>
      <w:color w:val="00558C"/>
      <w:lang w:val="en-GB"/>
    </w:rPr>
  </w:style>
  <w:style w:type="character" w:customStyle="1" w:styleId="Rubrik5Char">
    <w:name w:val="Rubrik 5 Char"/>
    <w:basedOn w:val="Standardstycketeckensnitt"/>
    <w:link w:val="Rubrik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Rubrik6Char">
    <w:name w:val="Rubrik 6 Char"/>
    <w:basedOn w:val="Standardstycketeckensnitt"/>
    <w:link w:val="Rubrik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Rubrik7Char">
    <w:name w:val="Rubrik 7 Char"/>
    <w:basedOn w:val="Standardstycketeckensnitt"/>
    <w:link w:val="Rubrik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Rubrik8Char">
    <w:name w:val="Rubrik 8 Char"/>
    <w:basedOn w:val="Standardstycketeckensnitt"/>
    <w:link w:val="Rubrik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Rubrik9Char">
    <w:name w:val="Rubrik 9 Char"/>
    <w:basedOn w:val="Standardstycketeckensnitt"/>
    <w:link w:val="Rubrik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Underrubrik">
    <w:name w:val="Subtitle"/>
    <w:basedOn w:val="Normal"/>
    <w:next w:val="Normal"/>
    <w:link w:val="Underrubrik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UnderrubrikChar">
    <w:name w:val="Underrubrik Char"/>
    <w:basedOn w:val="Standardstycketeckensnitt"/>
    <w:link w:val="Underrubrik"/>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Sidfot"/>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Innehll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Innehll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nk">
    <w:name w:val="Hyperlink"/>
    <w:basedOn w:val="Standardstycketeckensnit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Figurfrteckning">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llanmrkskuggning1">
    <w:name w:val="Medium Shading 1"/>
    <w:basedOn w:val="Normal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krivning">
    <w:name w:val="caption"/>
    <w:basedOn w:val="Normal"/>
    <w:next w:val="Normal"/>
    <w:uiPriority w:val="35"/>
    <w:rsid w:val="001349DB"/>
    <w:rPr>
      <w:b/>
      <w:bCs/>
      <w:i/>
      <w:color w:val="575756"/>
      <w:sz w:val="22"/>
      <w:u w:val="single"/>
      <w:lang w:val="fr-FR"/>
    </w:rPr>
  </w:style>
  <w:style w:type="paragraph" w:styleId="Innehll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rdtext">
    <w:name w:val="Body Text"/>
    <w:basedOn w:val="Normal"/>
    <w:link w:val="BrdtextChar"/>
    <w:unhideWhenUsed/>
    <w:qFormat/>
    <w:rsid w:val="00E270C5"/>
    <w:pPr>
      <w:spacing w:after="120"/>
    </w:pPr>
    <w:rPr>
      <w:sz w:val="22"/>
      <w:lang w:val="en-GB"/>
    </w:rPr>
  </w:style>
  <w:style w:type="character" w:customStyle="1" w:styleId="BrdtextChar">
    <w:name w:val="Brödtext Char"/>
    <w:basedOn w:val="Standardstycketeckensnitt"/>
    <w:link w:val="Brd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Standardstycketeckensnit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Sidhuvud"/>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rd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Beskrivning"/>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rd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rd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Beskrivning"/>
    <w:next w:val="Normal"/>
    <w:qFormat/>
    <w:rsid w:val="00E270C5"/>
    <w:pPr>
      <w:numPr>
        <w:numId w:val="31"/>
      </w:numPr>
      <w:tabs>
        <w:tab w:val="left" w:pos="851"/>
      </w:tabs>
      <w:spacing w:after="240"/>
    </w:pPr>
    <w:rPr>
      <w:lang w:val="en-GB"/>
    </w:rPr>
  </w:style>
  <w:style w:type="character" w:styleId="Kommentarsreferens">
    <w:name w:val="annotation reference"/>
    <w:basedOn w:val="Standardstycketeckensnitt"/>
    <w:uiPriority w:val="99"/>
    <w:semiHidden/>
    <w:unhideWhenUsed/>
    <w:rsid w:val="00E270C5"/>
    <w:rPr>
      <w:sz w:val="18"/>
      <w:szCs w:val="18"/>
    </w:rPr>
  </w:style>
  <w:style w:type="paragraph" w:styleId="Kommentarer">
    <w:name w:val="annotation text"/>
    <w:basedOn w:val="Normal"/>
    <w:link w:val="KommentarerChar"/>
    <w:unhideWhenUsed/>
    <w:rsid w:val="00E270C5"/>
    <w:pPr>
      <w:spacing w:line="240" w:lineRule="auto"/>
    </w:pPr>
    <w:rPr>
      <w:sz w:val="24"/>
      <w:szCs w:val="24"/>
    </w:rPr>
  </w:style>
  <w:style w:type="character" w:customStyle="1" w:styleId="KommentarerChar">
    <w:name w:val="Kommentarer Char"/>
    <w:basedOn w:val="Standardstycketeckensnitt"/>
    <w:link w:val="Kommentarer"/>
    <w:rsid w:val="00E270C5"/>
    <w:rPr>
      <w:sz w:val="24"/>
      <w:szCs w:val="24"/>
      <w:lang w:val="en-US"/>
    </w:rPr>
  </w:style>
  <w:style w:type="paragraph" w:styleId="Kommentarsmne">
    <w:name w:val="annotation subject"/>
    <w:basedOn w:val="Kommentarer"/>
    <w:next w:val="Kommentarer"/>
    <w:link w:val="KommentarsmneChar"/>
    <w:uiPriority w:val="99"/>
    <w:semiHidden/>
    <w:unhideWhenUsed/>
    <w:rsid w:val="00E270C5"/>
    <w:rPr>
      <w:b/>
      <w:bCs/>
      <w:sz w:val="20"/>
      <w:szCs w:val="20"/>
    </w:rPr>
  </w:style>
  <w:style w:type="character" w:customStyle="1" w:styleId="KommentarsmneChar">
    <w:name w:val="Kommentarsämne Char"/>
    <w:basedOn w:val="KommentarerChar"/>
    <w:link w:val="Kommentarsmn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styck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4016">
      <w:bodyDiv w:val="1"/>
      <w:marLeft w:val="0"/>
      <w:marRight w:val="0"/>
      <w:marTop w:val="0"/>
      <w:marBottom w:val="0"/>
      <w:divBdr>
        <w:top w:val="none" w:sz="0" w:space="0" w:color="auto"/>
        <w:left w:val="none" w:sz="0" w:space="0" w:color="auto"/>
        <w:bottom w:val="none" w:sz="0" w:space="0" w:color="auto"/>
        <w:right w:val="none" w:sz="0" w:space="0" w:color="auto"/>
      </w:divBdr>
      <w:divsChild>
        <w:div w:id="1342272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commentsExtended" Target="commentsExtended.xml"/><Relationship Id="rId27" Type="http://schemas.microsoft.com/office/2011/relationships/people" Target="people.xml"/><Relationship Id="rId30"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14971-816B-4852-80AF-BB7775F8338A}">
  <ds:schemaRefs>
    <ds:schemaRef ds:uri="http://schemas.microsoft.com/sharepoint/v3/contenttype/forms"/>
  </ds:schemaRefs>
</ds:datastoreItem>
</file>

<file path=customXml/itemProps2.xml><?xml version="1.0" encoding="utf-8"?>
<ds:datastoreItem xmlns:ds="http://schemas.openxmlformats.org/officeDocument/2006/customXml" ds:itemID="{8B7323D5-B87F-459B-B0BC-87C1E112A824}">
  <ds:schemaRef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AE96705-976F-41AD-A4C5-82C3A97ED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21A965-2D43-48C2-83BF-DFECD458A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1120</Words>
  <Characters>5937</Characters>
  <Application>Microsoft Office Word</Application>
  <DocSecurity>0</DocSecurity>
  <Lines>49</Lines>
  <Paragraphs>14</Paragraphs>
  <ScaleCrop>false</ScaleCrop>
  <HeadingPairs>
    <vt:vector size="8" baseType="variant">
      <vt:variant>
        <vt:lpstr>Rubrik</vt:lpstr>
      </vt:variant>
      <vt:variant>
        <vt:i4>1</vt:i4>
      </vt:variant>
      <vt:variant>
        <vt:lpstr>Titel</vt:lpstr>
      </vt:variant>
      <vt:variant>
        <vt:i4>1</vt:i4>
      </vt:variant>
      <vt:variant>
        <vt:lpstr>Titre</vt:lpstr>
      </vt:variant>
      <vt:variant>
        <vt:i4>1</vt:i4>
      </vt:variant>
      <vt:variant>
        <vt:lpstr>Title</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Sundklev Monica</cp:lastModifiedBy>
  <cp:revision>6</cp:revision>
  <cp:lastPrinted>2017-04-04T15:17:00Z</cp:lastPrinted>
  <dcterms:created xsi:type="dcterms:W3CDTF">2021-09-29T12:51:00Z</dcterms:created>
  <dcterms:modified xsi:type="dcterms:W3CDTF">2021-10-06T12:41:00Z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134200</vt:r8>
  </property>
</Properties>
</file>